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66048" w14:textId="77777777" w:rsidR="00A726EB" w:rsidRPr="009767D4" w:rsidRDefault="00A726EB" w:rsidP="00CE1379">
      <w:pPr>
        <w:pStyle w:val="Nzev"/>
        <w:spacing w:before="120"/>
        <w:rPr>
          <w:rFonts w:ascii="Arial" w:hAnsi="Arial" w:cs="Arial"/>
          <w:sz w:val="32"/>
          <w:szCs w:val="32"/>
        </w:rPr>
      </w:pPr>
      <w:r w:rsidRPr="009767D4">
        <w:rPr>
          <w:rFonts w:ascii="Arial" w:hAnsi="Arial" w:cs="Arial"/>
          <w:caps/>
          <w:sz w:val="32"/>
          <w:szCs w:val="32"/>
        </w:rPr>
        <w:t>Rámcová</w:t>
      </w:r>
      <w:r w:rsidRPr="009767D4">
        <w:rPr>
          <w:rFonts w:ascii="Arial" w:hAnsi="Arial" w:cs="Arial"/>
          <w:sz w:val="32"/>
          <w:szCs w:val="32"/>
        </w:rPr>
        <w:t xml:space="preserve"> </w:t>
      </w:r>
      <w:r w:rsidR="00E17571" w:rsidRPr="009767D4">
        <w:rPr>
          <w:rFonts w:ascii="Arial" w:hAnsi="Arial" w:cs="Arial"/>
          <w:sz w:val="32"/>
          <w:szCs w:val="32"/>
        </w:rPr>
        <w:t>DOHODA</w:t>
      </w:r>
      <w:r w:rsidRPr="009767D4">
        <w:rPr>
          <w:rFonts w:ascii="Arial" w:hAnsi="Arial" w:cs="Arial"/>
          <w:sz w:val="32"/>
          <w:szCs w:val="32"/>
        </w:rPr>
        <w:t xml:space="preserve"> O DÍLO</w:t>
      </w:r>
    </w:p>
    <w:p w14:paraId="5F188352" w14:textId="58BDBB5A" w:rsidR="00A726EB" w:rsidRPr="009767D4" w:rsidRDefault="00A726EB" w:rsidP="00A726EB">
      <w:pPr>
        <w:spacing w:before="0"/>
        <w:jc w:val="center"/>
        <w:rPr>
          <w:rFonts w:cs="Arial"/>
          <w:b/>
          <w:sz w:val="24"/>
          <w:szCs w:val="24"/>
        </w:rPr>
      </w:pPr>
      <w:r w:rsidRPr="009767D4">
        <w:rPr>
          <w:rFonts w:cs="Arial"/>
          <w:b/>
          <w:spacing w:val="6"/>
          <w:sz w:val="24"/>
          <w:szCs w:val="24"/>
        </w:rPr>
        <w:t>„</w:t>
      </w:r>
      <w:r w:rsidR="00472C48" w:rsidRPr="00E71A2B">
        <w:rPr>
          <w:b/>
          <w:bCs/>
          <w:sz w:val="24"/>
          <w:szCs w:val="24"/>
        </w:rPr>
        <w:t>Vypracování projektové dokumentace na rozšíření PBZ na skladech PHL ČEPRO, a.s.</w:t>
      </w:r>
      <w:r w:rsidRPr="009767D4">
        <w:rPr>
          <w:rFonts w:cs="Arial"/>
          <w:b/>
          <w:sz w:val="24"/>
          <w:szCs w:val="24"/>
        </w:rPr>
        <w:t>“</w:t>
      </w:r>
    </w:p>
    <w:p w14:paraId="4A72C079" w14:textId="77777777"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14:paraId="2F4EBA13" w14:textId="77777777"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14:paraId="7A4535C1" w14:textId="77777777" w:rsidR="00A726EB" w:rsidRPr="00E96706" w:rsidRDefault="00A726EB" w:rsidP="00A726EB">
      <w:pPr>
        <w:spacing w:before="0"/>
        <w:rPr>
          <w:rFonts w:cs="Arial"/>
        </w:rPr>
      </w:pPr>
    </w:p>
    <w:p w14:paraId="4C2C188F"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Objednatel:</w:t>
      </w:r>
      <w:r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Pr="00E96706">
        <w:rPr>
          <w:rFonts w:cs="Arial"/>
          <w:b/>
          <w14:shadow w14:blurRad="50800" w14:dist="38100" w14:dir="2700000" w14:sx="100000" w14:sy="100000" w14:kx="0" w14:ky="0" w14:algn="tl">
            <w14:srgbClr w14:val="000000">
              <w14:alpha w14:val="60000"/>
            </w14:srgbClr>
          </w14:shadow>
        </w:rPr>
        <w:t>a.s.</w:t>
      </w:r>
    </w:p>
    <w:p w14:paraId="52B71212" w14:textId="77777777" w:rsidR="00A726EB" w:rsidRPr="00E96706" w:rsidRDefault="00A726EB" w:rsidP="00A726EB">
      <w:pPr>
        <w:spacing w:before="0"/>
        <w:jc w:val="both"/>
        <w:rPr>
          <w:rFonts w:cs="Arial"/>
        </w:rPr>
      </w:pPr>
    </w:p>
    <w:p w14:paraId="543D1A80" w14:textId="77777777"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14:paraId="472E71CC" w14:textId="77777777" w:rsidR="001930EC" w:rsidRPr="00E96706" w:rsidRDefault="001930EC" w:rsidP="001930EC">
      <w:pPr>
        <w:spacing w:before="0"/>
        <w:rPr>
          <w:rFonts w:cs="Arial"/>
        </w:rPr>
      </w:pPr>
      <w:r w:rsidRPr="00E96706">
        <w:rPr>
          <w:rFonts w:cs="Arial"/>
          <w:b/>
        </w:rPr>
        <w:t>spisová značka:</w:t>
      </w:r>
      <w:r w:rsidR="009502F4">
        <w:rPr>
          <w:rFonts w:cs="Arial"/>
        </w:rPr>
        <w:tab/>
        <w:t xml:space="preserve">B 2341 vedená </w:t>
      </w:r>
      <w:r w:rsidR="00085399">
        <w:rPr>
          <w:rFonts w:cs="Arial"/>
        </w:rPr>
        <w:t xml:space="preserve">u </w:t>
      </w:r>
      <w:r w:rsidRPr="00E96706">
        <w:rPr>
          <w:rFonts w:cs="Arial"/>
        </w:rPr>
        <w:t>Městského soudu v Praze</w:t>
      </w:r>
      <w:r w:rsidRPr="00E96706">
        <w:rPr>
          <w:rFonts w:cs="Arial"/>
        </w:rPr>
        <w:tab/>
      </w:r>
    </w:p>
    <w:p w14:paraId="5BD07C05" w14:textId="77777777"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14:paraId="6832AEA5" w14:textId="77777777"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14:paraId="7B62E02E" w14:textId="77777777"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14:paraId="1B3F48AA" w14:textId="77777777"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14:paraId="65D35049" w14:textId="77777777"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14:paraId="76BBF900" w14:textId="77777777" w:rsidR="00A726EB" w:rsidRPr="00E96706" w:rsidRDefault="001930EC" w:rsidP="001930EC">
      <w:pPr>
        <w:spacing w:before="0"/>
        <w:ind w:left="2160" w:hanging="36"/>
        <w:jc w:val="both"/>
        <w:rPr>
          <w:rFonts w:cs="Arial"/>
        </w:rPr>
      </w:pPr>
      <w:r w:rsidRPr="00E96706">
        <w:rPr>
          <w:rFonts w:cs="Arial"/>
        </w:rPr>
        <w:t>Ing. František Todt, člen představenstva</w:t>
      </w:r>
    </w:p>
    <w:p w14:paraId="244C7834" w14:textId="77777777" w:rsidR="001930EC" w:rsidRPr="00E96706" w:rsidRDefault="001930EC" w:rsidP="001930EC">
      <w:pPr>
        <w:spacing w:before="0"/>
        <w:ind w:left="2160"/>
        <w:jc w:val="both"/>
        <w:rPr>
          <w:rFonts w:cs="Arial"/>
        </w:rPr>
      </w:pPr>
    </w:p>
    <w:p w14:paraId="24AC1877"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E50CBE" w:rsidRPr="00E96706">
        <w:rPr>
          <w:rFonts w:cs="Arial"/>
          <w:b/>
        </w:rPr>
        <w:t>O</w:t>
      </w:r>
      <w:r w:rsidRPr="00E96706">
        <w:rPr>
          <w:rFonts w:cs="Arial"/>
          <w:b/>
        </w:rPr>
        <w:t xml:space="preserve">bjednatele v rámci uzavřené smlouvy a </w:t>
      </w:r>
      <w:r w:rsidR="007F3FA7" w:rsidRPr="00E96706">
        <w:rPr>
          <w:rFonts w:cs="Arial"/>
          <w:b/>
        </w:rPr>
        <w:t xml:space="preserve">dílčích </w:t>
      </w:r>
      <w:r w:rsidRPr="00E96706">
        <w:rPr>
          <w:rFonts w:cs="Arial"/>
          <w:b/>
        </w:rPr>
        <w:t>smluv</w:t>
      </w:r>
      <w:r w:rsidR="007F3FA7" w:rsidRPr="00E96706">
        <w:rPr>
          <w:rFonts w:cs="Arial"/>
          <w:b/>
        </w:rPr>
        <w:t xml:space="preserve"> </w:t>
      </w:r>
      <w:r w:rsidRPr="00E96706">
        <w:rPr>
          <w:rFonts w:cs="Arial"/>
          <w:b/>
        </w:rPr>
        <w:t>ve věcech:</w:t>
      </w:r>
    </w:p>
    <w:p w14:paraId="4FFDBB55" w14:textId="44285C86" w:rsidR="00C3129C" w:rsidRDefault="00A726EB" w:rsidP="009767D4">
      <w:pPr>
        <w:spacing w:before="0"/>
        <w:ind w:left="3540" w:hanging="3540"/>
        <w:jc w:val="both"/>
        <w:rPr>
          <w:rFonts w:cs="Arial"/>
        </w:rPr>
      </w:pPr>
      <w:r w:rsidRPr="00E96706">
        <w:rPr>
          <w:rFonts w:cs="Arial"/>
        </w:rPr>
        <w:t>a</w:t>
      </w:r>
      <w:r w:rsidR="009767D4">
        <w:rPr>
          <w:rFonts w:cs="Arial"/>
        </w:rPr>
        <w:t xml:space="preserve">/ smluvních </w:t>
      </w:r>
      <w:r w:rsidR="00C3129C">
        <w:rPr>
          <w:rFonts w:cs="Arial"/>
        </w:rPr>
        <w:t>(</w:t>
      </w:r>
      <w:r w:rsidR="00C3129C" w:rsidRPr="00C3129C">
        <w:rPr>
          <w:rFonts w:cs="Arial"/>
        </w:rPr>
        <w:t xml:space="preserve">vyjma změny či zániku této </w:t>
      </w:r>
      <w:r w:rsidR="00C3129C">
        <w:rPr>
          <w:rFonts w:cs="Arial"/>
        </w:rPr>
        <w:t>S</w:t>
      </w:r>
      <w:r w:rsidR="00C3129C" w:rsidRPr="00C3129C">
        <w:rPr>
          <w:rFonts w:cs="Arial"/>
        </w:rPr>
        <w:t>mlouvy či dílčích smluv</w:t>
      </w:r>
      <w:r w:rsidR="00C3129C">
        <w:rPr>
          <w:rFonts w:cs="Arial"/>
        </w:rPr>
        <w:t>)</w:t>
      </w:r>
      <w:r w:rsidR="00C3129C" w:rsidRPr="00C3129C">
        <w:rPr>
          <w:rFonts w:cs="Arial"/>
        </w:rPr>
        <w:t xml:space="preserve"> </w:t>
      </w:r>
      <w:r w:rsidR="009767D4">
        <w:rPr>
          <w:rFonts w:cs="Arial"/>
        </w:rPr>
        <w:t>a realizace díla:</w:t>
      </w:r>
      <w:r w:rsidR="001A35C0" w:rsidRPr="00E96706">
        <w:rPr>
          <w:rFonts w:cs="Arial"/>
        </w:rPr>
        <w:tab/>
      </w:r>
    </w:p>
    <w:p w14:paraId="79336232" w14:textId="44546E02" w:rsidR="00A726EB" w:rsidRDefault="00A726EB" w:rsidP="00C3129C">
      <w:pPr>
        <w:spacing w:before="0"/>
        <w:ind w:left="3540" w:hanging="2831"/>
        <w:jc w:val="both"/>
        <w:rPr>
          <w:rFonts w:cs="Arial"/>
        </w:rPr>
      </w:pPr>
      <w:r w:rsidRPr="00E96706">
        <w:rPr>
          <w:rFonts w:cs="Arial"/>
        </w:rPr>
        <w:t>Ing. Viktor Stuchlík</w:t>
      </w:r>
      <w:r w:rsidR="001A35C0" w:rsidRPr="00E96706">
        <w:rPr>
          <w:rFonts w:cs="Arial"/>
        </w:rPr>
        <w:t>, Ing. Ivo Novák,</w:t>
      </w:r>
      <w:r w:rsidR="00AB6EE6">
        <w:rPr>
          <w:rFonts w:cs="Arial"/>
        </w:rPr>
        <w:t xml:space="preserve"> </w:t>
      </w:r>
      <w:r w:rsidR="00472C48">
        <w:rPr>
          <w:rFonts w:cs="Arial"/>
        </w:rPr>
        <w:t xml:space="preserve">Ing, Jitka Šonková </w:t>
      </w:r>
      <w:proofErr w:type="spellStart"/>
      <w:r w:rsidR="00472C48">
        <w:rPr>
          <w:rFonts w:cs="Arial"/>
        </w:rPr>
        <w:t>Ph</w:t>
      </w:r>
      <w:proofErr w:type="spellEnd"/>
      <w:r w:rsidR="00472C48">
        <w:rPr>
          <w:rFonts w:cs="Arial"/>
        </w:rPr>
        <w:t>. D, Zdeněk Nasadil</w:t>
      </w:r>
      <w:r w:rsidR="00AB6EE6">
        <w:rPr>
          <w:rFonts w:cs="Arial"/>
        </w:rPr>
        <w:t>.</w:t>
      </w:r>
    </w:p>
    <w:p w14:paraId="760D0AF4" w14:textId="77777777" w:rsidR="00C3129C" w:rsidRPr="009767D4" w:rsidRDefault="00C3129C" w:rsidP="009767D4">
      <w:pPr>
        <w:spacing w:before="0"/>
        <w:ind w:left="3540" w:hanging="3540"/>
        <w:jc w:val="both"/>
        <w:rPr>
          <w:rFonts w:cs="Arial"/>
        </w:rPr>
      </w:pPr>
    </w:p>
    <w:p w14:paraId="486844C7" w14:textId="77777777" w:rsidR="00C3129C" w:rsidRDefault="00A726EB" w:rsidP="00472C48">
      <w:pPr>
        <w:spacing w:before="0"/>
        <w:ind w:left="3540" w:hanging="3540"/>
        <w:jc w:val="both"/>
        <w:rPr>
          <w:rFonts w:cs="Arial"/>
        </w:rPr>
      </w:pPr>
      <w:r w:rsidRPr="009767D4">
        <w:rPr>
          <w:rFonts w:cs="Arial"/>
        </w:rPr>
        <w:t>b/</w:t>
      </w:r>
      <w:r w:rsidR="001A35C0" w:rsidRPr="009767D4">
        <w:rPr>
          <w:rFonts w:cs="Arial"/>
        </w:rPr>
        <w:t xml:space="preserve"> technických a realizace díla:</w:t>
      </w:r>
      <w:r w:rsidR="001A35C0" w:rsidRPr="009767D4">
        <w:rPr>
          <w:rFonts w:cs="Arial"/>
        </w:rPr>
        <w:tab/>
      </w:r>
    </w:p>
    <w:p w14:paraId="5FC4C216" w14:textId="43FFD3AC" w:rsidR="00472C48" w:rsidRPr="009767D4" w:rsidRDefault="00AB6EE6" w:rsidP="00C3129C">
      <w:pPr>
        <w:spacing w:before="0"/>
        <w:ind w:left="3540" w:hanging="2831"/>
        <w:jc w:val="both"/>
        <w:rPr>
          <w:rFonts w:cs="Arial"/>
        </w:rPr>
      </w:pPr>
      <w:r w:rsidRPr="00E96706">
        <w:rPr>
          <w:rFonts w:cs="Arial"/>
        </w:rPr>
        <w:t>Ing. Viktor Stuchlík, Ing. Ivo Novák,</w:t>
      </w:r>
      <w:r>
        <w:rPr>
          <w:rFonts w:cs="Arial"/>
        </w:rPr>
        <w:t xml:space="preserve"> </w:t>
      </w:r>
      <w:r w:rsidR="00472C48">
        <w:rPr>
          <w:rFonts w:cs="Arial"/>
        </w:rPr>
        <w:t xml:space="preserve">Jitka Šonková </w:t>
      </w:r>
      <w:proofErr w:type="spellStart"/>
      <w:r w:rsidR="00472C48">
        <w:rPr>
          <w:rFonts w:cs="Arial"/>
        </w:rPr>
        <w:t>Ph</w:t>
      </w:r>
      <w:proofErr w:type="spellEnd"/>
      <w:r w:rsidR="00472C48">
        <w:rPr>
          <w:rFonts w:cs="Arial"/>
        </w:rPr>
        <w:t>. D, Zdeněk Nasadil.</w:t>
      </w:r>
    </w:p>
    <w:p w14:paraId="32D5E131" w14:textId="1A56A1C8" w:rsidR="001930EC" w:rsidRPr="00E96706" w:rsidRDefault="001930EC" w:rsidP="00472C48">
      <w:pPr>
        <w:spacing w:before="0"/>
        <w:ind w:left="3544" w:hanging="3544"/>
        <w:jc w:val="both"/>
        <w:rPr>
          <w:rFonts w:cs="Arial"/>
        </w:rPr>
      </w:pPr>
    </w:p>
    <w:p w14:paraId="522CD1A4" w14:textId="77777777" w:rsidR="00A726EB" w:rsidRPr="00E96706" w:rsidRDefault="00A726EB" w:rsidP="009767D4">
      <w:pPr>
        <w:spacing w:before="0"/>
        <w:ind w:left="3540" w:hanging="3540"/>
        <w:jc w:val="both"/>
        <w:rPr>
          <w:rFonts w:cs="Arial"/>
        </w:rPr>
      </w:pPr>
      <w:r w:rsidRPr="00E96706">
        <w:rPr>
          <w:rFonts w:cs="Arial"/>
        </w:rPr>
        <w:t>(dále jen „</w:t>
      </w:r>
      <w:r w:rsidR="007F3FA7" w:rsidRPr="00E96706">
        <w:rPr>
          <w:rFonts w:cs="Arial"/>
          <w:b/>
          <w:i/>
        </w:rPr>
        <w:t>O</w:t>
      </w:r>
      <w:r w:rsidRPr="00E96706">
        <w:rPr>
          <w:rFonts w:cs="Arial"/>
          <w:b/>
          <w:i/>
        </w:rPr>
        <w:t>bjednatel</w:t>
      </w:r>
      <w:r w:rsidRPr="00E96706">
        <w:rPr>
          <w:rFonts w:cs="Arial"/>
        </w:rPr>
        <w:t>“)</w:t>
      </w:r>
    </w:p>
    <w:p w14:paraId="1C736D4D" w14:textId="77777777" w:rsidR="00A726EB" w:rsidRPr="00E96706" w:rsidRDefault="00A726EB" w:rsidP="00A726EB">
      <w:pPr>
        <w:spacing w:before="0"/>
        <w:jc w:val="both"/>
        <w:rPr>
          <w:rFonts w:cs="Arial"/>
        </w:rPr>
      </w:pPr>
    </w:p>
    <w:p w14:paraId="1334EBF5"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14:paraId="704CC654" w14:textId="77777777" w:rsidR="00A726EB" w:rsidRPr="00E96706" w:rsidRDefault="00A726EB" w:rsidP="00A726EB">
      <w:pPr>
        <w:spacing w:before="0"/>
        <w:jc w:val="both"/>
        <w:rPr>
          <w:rFonts w:cs="Arial"/>
        </w:rPr>
      </w:pPr>
    </w:p>
    <w:p w14:paraId="4C618AC9" w14:textId="77777777" w:rsidR="001930EC" w:rsidRPr="00406AF2" w:rsidRDefault="001930EC" w:rsidP="001930EC">
      <w:pPr>
        <w:spacing w:before="0"/>
        <w:ind w:left="2160" w:hanging="2160"/>
        <w:rPr>
          <w:rFonts w:cs="Arial"/>
        </w:rPr>
      </w:pPr>
      <w:proofErr w:type="gramStart"/>
      <w:r w:rsidRPr="00406AF2">
        <w:rPr>
          <w:rFonts w:cs="Arial"/>
          <w:b/>
          <w14:shadow w14:blurRad="50800" w14:dist="38100" w14:dir="2700000" w14:sx="100000" w14:sy="100000" w14:kx="0" w14:ky="0" w14:algn="tl">
            <w14:srgbClr w14:val="000000">
              <w14:alpha w14:val="60000"/>
            </w14:srgbClr>
          </w14:shadow>
        </w:rPr>
        <w:t>Zhotovitel:</w:t>
      </w:r>
      <w:r w:rsidR="001100E7" w:rsidRPr="00406AF2">
        <w:rPr>
          <w:rFonts w:cs="Arial"/>
          <w:b/>
          <w14:shadow w14:blurRad="50800" w14:dist="38100" w14:dir="2700000" w14:sx="100000" w14:sy="100000" w14:kx="0" w14:ky="0" w14:algn="tl">
            <w14:srgbClr w14:val="000000">
              <w14:alpha w14:val="60000"/>
            </w14:srgbClr>
          </w14:shadow>
        </w:rPr>
        <w:t xml:space="preserve">   </w:t>
      </w:r>
      <w:proofErr w:type="gramEnd"/>
      <w:r w:rsidR="001100E7" w:rsidRPr="00406AF2">
        <w:rPr>
          <w:rFonts w:cs="Arial"/>
          <w:b/>
          <w14:shadow w14:blurRad="50800" w14:dist="38100" w14:dir="2700000" w14:sx="100000" w14:sy="100000" w14:kx="0" w14:ky="0" w14:algn="tl">
            <w14:srgbClr w14:val="000000">
              <w14:alpha w14:val="60000"/>
            </w14:srgbClr>
          </w14:shadow>
        </w:rPr>
        <w:t xml:space="preserve">     </w:t>
      </w:r>
      <w:r w:rsidR="00AB6EE6" w:rsidRPr="00AB6EE6">
        <w:rPr>
          <w:rFonts w:cs="Arial"/>
          <w:b/>
          <w:highlight w:val="yellow"/>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ab/>
      </w:r>
      <w:r w:rsidRPr="00406AF2">
        <w:rPr>
          <w:rFonts w:cs="Arial"/>
          <w:b/>
          <w14:shadow w14:blurRad="50800" w14:dist="38100" w14:dir="2700000" w14:sx="100000" w14:sy="100000" w14:kx="0" w14:ky="0" w14:algn="tl">
            <w14:srgbClr w14:val="000000">
              <w14:alpha w14:val="60000"/>
            </w14:srgbClr>
          </w14:shadow>
        </w:rPr>
        <w:tab/>
      </w:r>
    </w:p>
    <w:p w14:paraId="55162E0A" w14:textId="77777777" w:rsidR="001930EC" w:rsidRPr="00406AF2" w:rsidRDefault="001930EC" w:rsidP="001930EC">
      <w:pPr>
        <w:spacing w:before="0"/>
        <w:rPr>
          <w:rFonts w:cs="Arial"/>
          <w:b/>
        </w:rPr>
      </w:pPr>
      <w:r w:rsidRPr="00406AF2">
        <w:rPr>
          <w:rFonts w:cs="Arial"/>
          <w:b/>
        </w:rPr>
        <w:t xml:space="preserve">se sídlem: </w:t>
      </w:r>
      <w:r w:rsidRPr="00406AF2">
        <w:rPr>
          <w:rFonts w:cs="Arial"/>
          <w:b/>
        </w:rPr>
        <w:tab/>
      </w:r>
      <w:r w:rsidR="001100E7"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4EF11A7C" w14:textId="77777777" w:rsidR="001930EC" w:rsidRPr="00406AF2" w:rsidRDefault="001930EC" w:rsidP="001930EC">
      <w:pPr>
        <w:spacing w:before="0"/>
        <w:rPr>
          <w:rFonts w:cs="Arial"/>
          <w:iCs/>
        </w:rPr>
      </w:pPr>
      <w:r w:rsidRPr="00406AF2">
        <w:rPr>
          <w:rFonts w:cs="Arial"/>
          <w:b/>
        </w:rPr>
        <w:t xml:space="preserve">spisová značka: </w:t>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00085399" w:rsidRPr="00D86F63">
        <w:rPr>
          <w:rFonts w:cs="Arial"/>
        </w:rPr>
        <w:t>vedená u</w:t>
      </w:r>
      <w:r w:rsidR="00085399">
        <w:rPr>
          <w:rFonts w:cs="Arial"/>
          <w:b/>
          <w14:shadow w14:blurRad="50800" w14:dist="38100" w14:dir="2700000" w14:sx="100000" w14:sy="100000" w14:kx="0" w14:ky="0" w14:algn="tl">
            <w14:srgbClr w14:val="000000">
              <w14:alpha w14:val="60000"/>
            </w14:srgbClr>
          </w14:shadow>
        </w:rPr>
        <w:t xml:space="preserve"> </w:t>
      </w:r>
      <w:r w:rsidR="00085399"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1291F39F" w14:textId="77777777" w:rsidR="001930EC" w:rsidRPr="00406AF2" w:rsidRDefault="001930EC" w:rsidP="001930EC">
      <w:pPr>
        <w:spacing w:before="0"/>
        <w:rPr>
          <w:rFonts w:cs="Arial"/>
        </w:rPr>
      </w:pPr>
      <w:r w:rsidRPr="00406AF2">
        <w:rPr>
          <w:rFonts w:cs="Arial"/>
          <w:b/>
        </w:rPr>
        <w:t xml:space="preserve">bankovní spojení: </w:t>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43BD5CF" w14:textId="77777777" w:rsidR="001930EC" w:rsidRPr="00406AF2" w:rsidRDefault="001930EC" w:rsidP="001930EC">
      <w:pPr>
        <w:spacing w:before="0"/>
        <w:rPr>
          <w:rFonts w:cs="Arial"/>
          <w:b/>
        </w:rPr>
      </w:pPr>
      <w:r w:rsidRPr="00406AF2">
        <w:rPr>
          <w:rFonts w:cs="Arial"/>
          <w:b/>
        </w:rPr>
        <w:t>číslo účtu:</w:t>
      </w:r>
      <w:r w:rsidRPr="00406AF2">
        <w:rPr>
          <w:rFonts w:cs="Arial"/>
        </w:rPr>
        <w:t xml:space="preserve"> </w:t>
      </w:r>
      <w:r w:rsidRPr="00406AF2">
        <w:rPr>
          <w:rFonts w:cs="Arial"/>
        </w:rPr>
        <w:tab/>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6861EC6" w14:textId="77777777" w:rsidR="001930EC" w:rsidRPr="00406AF2" w:rsidRDefault="001930EC" w:rsidP="001930EC">
      <w:pPr>
        <w:spacing w:before="0"/>
        <w:rPr>
          <w:rFonts w:cs="Arial"/>
        </w:rPr>
      </w:pPr>
      <w:r w:rsidRPr="00406AF2">
        <w:rPr>
          <w:rFonts w:cs="Arial"/>
          <w:b/>
        </w:rPr>
        <w:t>IČO:</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62574AB9" w14:textId="77777777" w:rsidR="00AB6EE6" w:rsidRDefault="001930EC" w:rsidP="00AB6EE6">
      <w:pPr>
        <w:keepNext/>
        <w:spacing w:before="0"/>
        <w:outlineLvl w:val="2"/>
        <w:rPr>
          <w:rFonts w:cs="Arial"/>
          <w:b/>
          <w14:shadow w14:blurRad="50800" w14:dist="38100" w14:dir="2700000" w14:sx="100000" w14:sy="100000" w14:kx="0" w14:ky="0" w14:algn="tl">
            <w14:srgbClr w14:val="000000">
              <w14:alpha w14:val="60000"/>
            </w14:srgbClr>
          </w14:shadow>
        </w:rPr>
      </w:pPr>
      <w:r w:rsidRPr="00406AF2">
        <w:rPr>
          <w:rFonts w:cs="Arial"/>
          <w:b/>
        </w:rPr>
        <w:t>DIČ:</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49DA8F45" w14:textId="77777777" w:rsidR="00A726EB" w:rsidRDefault="00085399" w:rsidP="00AB6EE6">
      <w:pPr>
        <w:keepNext/>
        <w:spacing w:before="0"/>
        <w:outlineLvl w:val="2"/>
        <w:rPr>
          <w:rFonts w:cs="Arial"/>
        </w:rPr>
      </w:pPr>
      <w:r>
        <w:rPr>
          <w:rFonts w:cs="Arial"/>
          <w:b/>
        </w:rPr>
        <w:t>Zastoupen</w:t>
      </w:r>
      <w:r w:rsidR="001930EC" w:rsidRPr="00406AF2">
        <w:rPr>
          <w:rFonts w:cs="Arial"/>
          <w:b/>
        </w:rPr>
        <w:t>:</w:t>
      </w:r>
      <w:r w:rsidR="00A726EB" w:rsidRPr="00E96706">
        <w:rPr>
          <w:rFonts w:cs="Arial"/>
          <w:b/>
        </w:rPr>
        <w:tab/>
      </w:r>
      <w:r w:rsidR="00D61F4D">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60B731C4" w14:textId="77777777" w:rsidR="00CE1379" w:rsidRPr="00406AF2" w:rsidRDefault="00406AF2" w:rsidP="00AB6EE6">
      <w:pPr>
        <w:spacing w:before="0"/>
        <w:rPr>
          <w:rFonts w:cs="Arial"/>
        </w:rPr>
      </w:pPr>
      <w:r w:rsidRPr="00406AF2">
        <w:rPr>
          <w:rFonts w:cs="Arial"/>
        </w:rPr>
        <w:tab/>
      </w:r>
      <w:r w:rsidRPr="00406AF2">
        <w:rPr>
          <w:rFonts w:cs="Arial"/>
        </w:rPr>
        <w:tab/>
      </w:r>
      <w:r w:rsidRPr="00406AF2">
        <w:rPr>
          <w:rFonts w:cs="Arial"/>
        </w:rPr>
        <w:tab/>
      </w:r>
      <w:r w:rsidRPr="00406AF2">
        <w:rPr>
          <w:rFonts w:cs="Arial"/>
        </w:rPr>
        <w:tab/>
      </w:r>
    </w:p>
    <w:p w14:paraId="6EFD1506"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5B5E87" w:rsidRPr="00E96706">
        <w:rPr>
          <w:rFonts w:cs="Arial"/>
          <w:b/>
        </w:rPr>
        <w:t>Zhotovitele</w:t>
      </w:r>
      <w:r w:rsidRPr="00E96706">
        <w:rPr>
          <w:rFonts w:cs="Arial"/>
          <w:b/>
        </w:rPr>
        <w:t xml:space="preserve"> v rámci uzavřené smlouvy a </w:t>
      </w:r>
      <w:r w:rsidR="007F3FA7" w:rsidRPr="00E96706">
        <w:rPr>
          <w:rFonts w:cs="Arial"/>
          <w:b/>
        </w:rPr>
        <w:t xml:space="preserve">dílčích </w:t>
      </w:r>
      <w:r w:rsidRPr="00E96706">
        <w:rPr>
          <w:rFonts w:cs="Arial"/>
          <w:b/>
        </w:rPr>
        <w:t>smluv ve věcech:</w:t>
      </w:r>
    </w:p>
    <w:p w14:paraId="7E1C8BCD" w14:textId="77777777" w:rsidR="001930EC" w:rsidRPr="00CE1379" w:rsidRDefault="001930EC" w:rsidP="001930EC">
      <w:pPr>
        <w:snapToGrid w:val="0"/>
        <w:spacing w:before="0"/>
        <w:rPr>
          <w:rFonts w:cs="Arial"/>
          <w:spacing w:val="6"/>
        </w:rPr>
      </w:pPr>
      <w:r w:rsidRPr="00E96706">
        <w:rPr>
          <w:rFonts w:cs="Arial"/>
          <w:spacing w:val="6"/>
        </w:rPr>
        <w:t xml:space="preserve">a/ </w:t>
      </w:r>
      <w:r w:rsidRPr="00CE1379">
        <w:rPr>
          <w:rFonts w:cs="Arial"/>
          <w:spacing w:val="6"/>
        </w:rPr>
        <w:t>smluvních:</w:t>
      </w:r>
      <w:r w:rsidRPr="00CE1379">
        <w:rPr>
          <w:rFonts w:cs="Arial"/>
          <w:spacing w:val="6"/>
        </w:rPr>
        <w:tab/>
      </w:r>
      <w:r w:rsidRPr="00CE1379">
        <w:rPr>
          <w:rFonts w:cs="Arial"/>
          <w:spacing w:val="6"/>
        </w:rPr>
        <w:tab/>
      </w:r>
      <w:r w:rsidRPr="00CE1379">
        <w:rPr>
          <w:rFonts w:cs="Arial"/>
          <w:spacing w:val="6"/>
        </w:rPr>
        <w:tab/>
      </w:r>
    </w:p>
    <w:p w14:paraId="282C24CB" w14:textId="77777777" w:rsidR="00A726EB" w:rsidRPr="00E96706" w:rsidRDefault="001930EC" w:rsidP="001930EC">
      <w:pPr>
        <w:pStyle w:val="Zkladntext"/>
        <w:snapToGrid w:val="0"/>
        <w:spacing w:before="0"/>
        <w:rPr>
          <w:rFonts w:cs="Arial"/>
          <w:sz w:val="20"/>
        </w:rPr>
      </w:pPr>
      <w:r w:rsidRPr="00CE1379">
        <w:rPr>
          <w:rFonts w:cs="Arial"/>
          <w:sz w:val="20"/>
        </w:rPr>
        <w:t>b/ technických a realizace díla:</w:t>
      </w:r>
      <w:r w:rsidRPr="00E96706">
        <w:rPr>
          <w:rFonts w:cs="Arial"/>
          <w:sz w:val="20"/>
        </w:rPr>
        <w:t xml:space="preserve">    </w:t>
      </w:r>
      <w:r w:rsidR="00A726EB" w:rsidRPr="00E96706">
        <w:rPr>
          <w:rFonts w:cs="Arial"/>
          <w:sz w:val="20"/>
        </w:rPr>
        <w:tab/>
      </w:r>
      <w:r w:rsidR="00A726EB" w:rsidRPr="00E96706">
        <w:rPr>
          <w:rFonts w:cs="Arial"/>
          <w:sz w:val="20"/>
        </w:rPr>
        <w:tab/>
      </w:r>
    </w:p>
    <w:p w14:paraId="408C5A2F" w14:textId="77777777" w:rsidR="001930EC" w:rsidRPr="00E96706" w:rsidRDefault="001930EC" w:rsidP="001930EC">
      <w:pPr>
        <w:spacing w:before="0"/>
        <w:ind w:left="2160"/>
        <w:rPr>
          <w:rFonts w:cs="Arial"/>
        </w:rPr>
      </w:pPr>
    </w:p>
    <w:p w14:paraId="636CA021" w14:textId="77777777" w:rsidR="00A726EB" w:rsidRPr="00E96706" w:rsidRDefault="00A726EB" w:rsidP="00A726EB">
      <w:pPr>
        <w:spacing w:before="0"/>
        <w:jc w:val="both"/>
        <w:rPr>
          <w:rFonts w:cs="Arial"/>
        </w:rPr>
      </w:pPr>
      <w:r w:rsidRPr="00E96706">
        <w:rPr>
          <w:rFonts w:cs="Arial"/>
        </w:rPr>
        <w:t>(dále jen „</w:t>
      </w:r>
      <w:r w:rsidR="007F3FA7" w:rsidRPr="00E96706">
        <w:rPr>
          <w:rFonts w:cs="Arial"/>
          <w:b/>
          <w:i/>
        </w:rPr>
        <w:t>Z</w:t>
      </w:r>
      <w:r w:rsidRPr="00E96706">
        <w:rPr>
          <w:rFonts w:cs="Arial"/>
          <w:b/>
          <w:i/>
        </w:rPr>
        <w:t>hotovitel</w:t>
      </w:r>
      <w:r w:rsidRPr="00E96706">
        <w:rPr>
          <w:rFonts w:cs="Arial"/>
        </w:rPr>
        <w:t>“)</w:t>
      </w:r>
    </w:p>
    <w:p w14:paraId="5947F0C5" w14:textId="77777777" w:rsidR="00A726EB" w:rsidRPr="00E96706" w:rsidRDefault="00A726EB" w:rsidP="00A726EB">
      <w:pPr>
        <w:pStyle w:val="Zkladntext"/>
        <w:snapToGrid w:val="0"/>
        <w:spacing w:before="0"/>
        <w:rPr>
          <w:rFonts w:cs="Arial"/>
          <w:sz w:val="20"/>
        </w:rPr>
      </w:pPr>
      <w:r w:rsidRPr="00E96706">
        <w:rPr>
          <w:rFonts w:cs="Arial"/>
          <w:sz w:val="20"/>
        </w:rPr>
        <w:tab/>
      </w:r>
    </w:p>
    <w:p w14:paraId="37ECAD27" w14:textId="3846462E" w:rsidR="006439F5" w:rsidRPr="00E96706" w:rsidRDefault="006439F5" w:rsidP="009767D4">
      <w:pPr>
        <w:spacing w:before="0"/>
        <w:ind w:left="0" w:firstLine="0"/>
        <w:jc w:val="both"/>
        <w:rPr>
          <w:rFonts w:cs="Arial"/>
        </w:rPr>
      </w:pPr>
      <w:r w:rsidRPr="00E96706">
        <w:rPr>
          <w:rFonts w:cs="Arial"/>
        </w:rPr>
        <w:t>Objednatel a Zhotovitel (společně též „</w:t>
      </w:r>
      <w:r w:rsidRPr="00472C48">
        <w:rPr>
          <w:rFonts w:cs="Arial"/>
        </w:rPr>
        <w:t>Smluvní strany</w:t>
      </w:r>
      <w:r w:rsidRPr="00E96706">
        <w:rPr>
          <w:rFonts w:cs="Arial"/>
        </w:rPr>
        <w:t xml:space="preserve">“) níže uvedeného dne, měsíce a roku uzavírají na základě výběrového řízení č. </w:t>
      </w:r>
      <w:r w:rsidR="009518C5">
        <w:rPr>
          <w:rFonts w:cs="Arial"/>
        </w:rPr>
        <w:t>004</w:t>
      </w:r>
      <w:r w:rsidR="00AB6EE6">
        <w:rPr>
          <w:rFonts w:cs="Arial"/>
        </w:rPr>
        <w:t>/</w:t>
      </w:r>
      <w:r w:rsidR="00472C48">
        <w:rPr>
          <w:rFonts w:cs="Arial"/>
        </w:rPr>
        <w:t>23</w:t>
      </w:r>
      <w:r w:rsidRPr="00E96706">
        <w:rPr>
          <w:rFonts w:cs="Arial"/>
        </w:rPr>
        <w:t xml:space="preserve">/OCN tuto rámcovou </w:t>
      </w:r>
      <w:r w:rsidR="001930EC" w:rsidRPr="00E96706">
        <w:rPr>
          <w:rFonts w:cs="Arial"/>
        </w:rPr>
        <w:t>dohodu</w:t>
      </w:r>
      <w:r w:rsidRPr="00E96706">
        <w:rPr>
          <w:rFonts w:cs="Arial"/>
        </w:rPr>
        <w:t xml:space="preserve"> o dílo s názvem „</w:t>
      </w:r>
      <w:r w:rsidR="00472C48" w:rsidRPr="00472C48">
        <w:rPr>
          <w:rFonts w:cs="Arial"/>
        </w:rPr>
        <w:t>Vypracování projektové dokumentace na rozšíření PBZ na skladech PHL ČEPRO, a.s.</w:t>
      </w:r>
      <w:r w:rsidRPr="00E96706">
        <w:rPr>
          <w:rFonts w:cs="Arial"/>
        </w:rPr>
        <w:t>“ (dále jen</w:t>
      </w:r>
      <w:r w:rsidR="001930EC" w:rsidRPr="00E96706">
        <w:rPr>
          <w:rFonts w:cs="Arial"/>
        </w:rPr>
        <w:t xml:space="preserve"> též jen</w:t>
      </w:r>
      <w:r w:rsidRPr="00E96706">
        <w:rPr>
          <w:rFonts w:cs="Arial"/>
        </w:rPr>
        <w:t xml:space="preserve"> „</w:t>
      </w:r>
      <w:r w:rsidR="00D337ED" w:rsidRPr="00472C48">
        <w:rPr>
          <w:rFonts w:cs="Arial"/>
        </w:rPr>
        <w:t>Smlouva</w:t>
      </w:r>
      <w:r w:rsidRPr="00E96706">
        <w:rPr>
          <w:rFonts w:cs="Arial"/>
        </w:rPr>
        <w:t>“) v souladu s platnou legislativou</w:t>
      </w:r>
      <w:r w:rsidR="00D337ED" w:rsidRPr="00E96706">
        <w:rPr>
          <w:rFonts w:cs="Arial"/>
        </w:rPr>
        <w:t xml:space="preserve"> v následujícím znění</w:t>
      </w:r>
      <w:r w:rsidRPr="00E96706">
        <w:rPr>
          <w:rFonts w:cs="Arial"/>
        </w:rPr>
        <w:t xml:space="preserve">. </w:t>
      </w:r>
    </w:p>
    <w:p w14:paraId="0DBB871D" w14:textId="77777777" w:rsidR="00E96706" w:rsidRDefault="00E96706" w:rsidP="00E96706">
      <w:pPr>
        <w:spacing w:before="0"/>
        <w:jc w:val="center"/>
        <w:rPr>
          <w:rFonts w:cs="Arial"/>
          <w:b/>
          <w:sz w:val="22"/>
          <w:szCs w:val="22"/>
        </w:rPr>
      </w:pPr>
    </w:p>
    <w:p w14:paraId="6E3B241F" w14:textId="77777777" w:rsidR="003E78A3" w:rsidRPr="00E96706" w:rsidRDefault="003E78A3" w:rsidP="00A04059">
      <w:pPr>
        <w:pStyle w:val="01-L"/>
        <w:spacing w:before="360"/>
        <w:ind w:left="17"/>
      </w:pPr>
      <w:r w:rsidRPr="00E96706">
        <w:t>Základní údaje</w:t>
      </w:r>
    </w:p>
    <w:p w14:paraId="6DE5A921" w14:textId="77777777" w:rsidR="003E78A3" w:rsidRPr="00E96706" w:rsidRDefault="003E78A3" w:rsidP="00A04059">
      <w:pPr>
        <w:pStyle w:val="01-ODST-2"/>
        <w:numPr>
          <w:ilvl w:val="1"/>
          <w:numId w:val="6"/>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w:t>
      </w:r>
      <w:r w:rsidR="000E0F52">
        <w:rPr>
          <w:rFonts w:cs="Arial"/>
        </w:rPr>
        <w:t xml:space="preserve"> (dále také jen „</w:t>
      </w:r>
      <w:r w:rsidR="000E0F52" w:rsidRPr="00D86F63">
        <w:rPr>
          <w:rFonts w:cs="Arial"/>
          <w:b/>
        </w:rPr>
        <w:t>Občanský zákoník</w:t>
      </w:r>
      <w:r w:rsidR="000E0F52">
        <w:rPr>
          <w:rFonts w:cs="Arial"/>
        </w:rPr>
        <w:t>“)</w:t>
      </w:r>
      <w:r w:rsidRPr="00E96706">
        <w:rPr>
          <w:rFonts w:cs="Arial"/>
        </w:rPr>
        <w:t xml:space="preserve"> a zákona č</w:t>
      </w:r>
      <w:r w:rsidR="00E17571" w:rsidRPr="00E96706">
        <w:rPr>
          <w:rFonts w:cs="Arial"/>
        </w:rPr>
        <w:t>íslo</w:t>
      </w:r>
      <w:r w:rsidRPr="00E96706">
        <w:rPr>
          <w:rFonts w:cs="Arial"/>
        </w:rPr>
        <w:t xml:space="preserve"> 134/2016 Sb., o zadávání veřejných zakázek, ve znění účinném ke dni zahájení zadávacího řízení</w:t>
      </w:r>
      <w:r w:rsidR="000E0F52">
        <w:rPr>
          <w:rFonts w:cs="Arial"/>
        </w:rPr>
        <w:t xml:space="preserve"> (dále také jen „</w:t>
      </w:r>
      <w:r w:rsidR="00D86F63">
        <w:rPr>
          <w:rFonts w:cs="Arial"/>
          <w:b/>
        </w:rPr>
        <w:t>zákon</w:t>
      </w:r>
      <w:r w:rsidR="000E0F52">
        <w:rPr>
          <w:rFonts w:cs="Arial"/>
        </w:rPr>
        <w:t>“)</w:t>
      </w:r>
      <w:r w:rsidRPr="00E96706">
        <w:rPr>
          <w:rFonts w:cs="Arial"/>
        </w:rPr>
        <w:t>.</w:t>
      </w:r>
    </w:p>
    <w:p w14:paraId="1E96382C" w14:textId="3B2DA8BE" w:rsidR="003E78A3" w:rsidRPr="00E96706" w:rsidRDefault="003E78A3" w:rsidP="00A04059">
      <w:pPr>
        <w:pStyle w:val="01-ODST-2"/>
        <w:numPr>
          <w:ilvl w:val="1"/>
          <w:numId w:val="6"/>
        </w:numPr>
        <w:ind w:left="567"/>
        <w:rPr>
          <w:rFonts w:cs="Arial"/>
        </w:rPr>
      </w:pPr>
      <w:r w:rsidRPr="00E96706">
        <w:rPr>
          <w:rFonts w:cs="Arial"/>
        </w:rPr>
        <w:lastRenderedPageBreak/>
        <w:t xml:space="preserve">Tato Smlouva je výsledkem zadávacího řízení č. </w:t>
      </w:r>
      <w:r w:rsidR="009518C5">
        <w:rPr>
          <w:rFonts w:cs="Arial"/>
        </w:rPr>
        <w:t>004</w:t>
      </w:r>
      <w:r w:rsidR="00AB6EE6">
        <w:rPr>
          <w:rFonts w:cs="Arial"/>
        </w:rPr>
        <w:t>/</w:t>
      </w:r>
      <w:r w:rsidR="00472C48">
        <w:rPr>
          <w:rFonts w:cs="Arial"/>
        </w:rPr>
        <w:t>23</w:t>
      </w:r>
      <w:r w:rsidRPr="00E96706">
        <w:rPr>
          <w:rFonts w:cs="Arial"/>
        </w:rPr>
        <w:t>/OCN „</w:t>
      </w:r>
      <w:r w:rsidR="00472C48" w:rsidRPr="00472C48">
        <w:rPr>
          <w:rFonts w:cs="Arial"/>
        </w:rPr>
        <w:t>Vypracování projektové dokumentace na rozšíření PBZ na skladech PHL ČEPRO, a.s</w:t>
      </w:r>
      <w:r w:rsidRPr="00E96706">
        <w:rPr>
          <w:rFonts w:cs="Arial"/>
        </w:rPr>
        <w:t>“ zadávané podle zákona č. 134/2016 Sb., o zadávání veřejných zakázek, ve znění účinném ke dni zahájení zadávacího řízení.</w:t>
      </w:r>
    </w:p>
    <w:p w14:paraId="03F5BA18" w14:textId="4EF956F3" w:rsidR="003E78A3" w:rsidRPr="00E96706" w:rsidRDefault="003E78A3" w:rsidP="00A04059">
      <w:pPr>
        <w:pStyle w:val="01-ODST-2"/>
        <w:numPr>
          <w:ilvl w:val="1"/>
          <w:numId w:val="6"/>
        </w:numPr>
        <w:ind w:left="567"/>
        <w:rPr>
          <w:rFonts w:cs="Arial"/>
        </w:rPr>
      </w:pPr>
      <w:r w:rsidRPr="00E96706">
        <w:rPr>
          <w:rFonts w:cs="Arial"/>
        </w:rPr>
        <w:t xml:space="preserve">Předmětem této Smlouvy je úprava podmínek při provádění dílčích zakázek na </w:t>
      </w:r>
      <w:r w:rsidR="001B40F3">
        <w:rPr>
          <w:rFonts w:cs="Arial"/>
        </w:rPr>
        <w:t>služby</w:t>
      </w:r>
      <w:r w:rsidRPr="00E96706">
        <w:rPr>
          <w:rFonts w:cs="Arial"/>
        </w:rPr>
        <w:t xml:space="preserve"> spočívající v</w:t>
      </w:r>
      <w:r w:rsidR="001B40F3">
        <w:rPr>
          <w:rFonts w:cs="Arial"/>
        </w:rPr>
        <w:t>e</w:t>
      </w:r>
      <w:r w:rsidRPr="00E96706">
        <w:rPr>
          <w:rFonts w:cs="Arial"/>
        </w:rPr>
        <w:t> </w:t>
      </w:r>
      <w:r w:rsidR="001B40F3">
        <w:rPr>
          <w:rFonts w:cs="Arial"/>
        </w:rPr>
        <w:t>vypracování projektové dokumentace</w:t>
      </w:r>
      <w:r w:rsidR="002F15A2" w:rsidRPr="00E96706">
        <w:rPr>
          <w:rFonts w:cs="Arial"/>
        </w:rPr>
        <w:t xml:space="preserve"> </w:t>
      </w:r>
      <w:r w:rsidR="001777D4">
        <w:rPr>
          <w:rFonts w:cs="Arial"/>
        </w:rPr>
        <w:t xml:space="preserve">pro výběr zhotovitele </w:t>
      </w:r>
      <w:r w:rsidR="000E0F52" w:rsidRPr="00E96706">
        <w:rPr>
          <w:rFonts w:cs="Arial"/>
        </w:rPr>
        <w:t xml:space="preserve">(dále též </w:t>
      </w:r>
      <w:r w:rsidR="000E0F52">
        <w:rPr>
          <w:rFonts w:cs="Arial"/>
        </w:rPr>
        <w:t xml:space="preserve">jen </w:t>
      </w:r>
      <w:r w:rsidR="000E0F52" w:rsidRPr="00E96706">
        <w:rPr>
          <w:rFonts w:cs="Arial"/>
        </w:rPr>
        <w:t>„</w:t>
      </w:r>
      <w:r w:rsidR="000E0F52">
        <w:rPr>
          <w:rFonts w:cs="Arial"/>
          <w:b/>
        </w:rPr>
        <w:t>PD</w:t>
      </w:r>
      <w:r w:rsidR="000E0F52" w:rsidRPr="00E96706">
        <w:rPr>
          <w:rFonts w:cs="Arial"/>
        </w:rPr>
        <w:t>“)</w:t>
      </w:r>
      <w:r w:rsidR="00EF5CA6">
        <w:rPr>
          <w:rFonts w:cs="Arial"/>
        </w:rPr>
        <w:t>, zajištění inženýrských činností</w:t>
      </w:r>
      <w:r w:rsidR="000E0F52" w:rsidRPr="00E96706">
        <w:rPr>
          <w:rFonts w:cs="Arial"/>
        </w:rPr>
        <w:t xml:space="preserve"> </w:t>
      </w:r>
      <w:r w:rsidR="00BE059B" w:rsidRPr="00E96706">
        <w:rPr>
          <w:rFonts w:cs="Arial"/>
        </w:rPr>
        <w:t xml:space="preserve">(dále též </w:t>
      </w:r>
      <w:r w:rsidR="00BE059B">
        <w:rPr>
          <w:rFonts w:cs="Arial"/>
        </w:rPr>
        <w:t xml:space="preserve">jen </w:t>
      </w:r>
      <w:r w:rsidR="00BE059B" w:rsidRPr="00E96706">
        <w:rPr>
          <w:rFonts w:cs="Arial"/>
        </w:rPr>
        <w:t>„</w:t>
      </w:r>
      <w:r w:rsidR="00BE059B">
        <w:rPr>
          <w:rFonts w:cs="Arial"/>
          <w:b/>
        </w:rPr>
        <w:t>IČ</w:t>
      </w:r>
      <w:r w:rsidR="00BE059B" w:rsidRPr="00E96706">
        <w:rPr>
          <w:rFonts w:cs="Arial"/>
        </w:rPr>
        <w:t>“)</w:t>
      </w:r>
      <w:r w:rsidR="00BE059B">
        <w:rPr>
          <w:rFonts w:cs="Arial"/>
        </w:rPr>
        <w:t xml:space="preserve"> </w:t>
      </w:r>
      <w:r w:rsidR="001B40F3">
        <w:rPr>
          <w:rFonts w:cs="Arial"/>
        </w:rPr>
        <w:t xml:space="preserve">a zajištění </w:t>
      </w:r>
      <w:r w:rsidR="001777D4">
        <w:rPr>
          <w:rFonts w:cs="Arial"/>
        </w:rPr>
        <w:t xml:space="preserve">výkonu </w:t>
      </w:r>
      <w:r w:rsidR="001B40F3">
        <w:rPr>
          <w:rFonts w:cs="Arial"/>
        </w:rPr>
        <w:t xml:space="preserve">autorského dozoru </w:t>
      </w:r>
      <w:r w:rsidR="001B40F3" w:rsidRPr="00E96706">
        <w:rPr>
          <w:rFonts w:cs="Arial"/>
        </w:rPr>
        <w:t xml:space="preserve">(dále též </w:t>
      </w:r>
      <w:r w:rsidR="001B40F3">
        <w:rPr>
          <w:rFonts w:cs="Arial"/>
        </w:rPr>
        <w:t xml:space="preserve">jen </w:t>
      </w:r>
      <w:r w:rsidR="001B40F3" w:rsidRPr="00E96706">
        <w:rPr>
          <w:rFonts w:cs="Arial"/>
        </w:rPr>
        <w:t>„</w:t>
      </w:r>
      <w:r w:rsidR="001B40F3">
        <w:rPr>
          <w:rFonts w:cs="Arial"/>
          <w:b/>
        </w:rPr>
        <w:t>AD</w:t>
      </w:r>
      <w:r w:rsidR="001B40F3" w:rsidRPr="00E96706">
        <w:rPr>
          <w:rFonts w:cs="Arial"/>
        </w:rPr>
        <w:t>“)</w:t>
      </w:r>
      <w:r w:rsidR="001B40F3">
        <w:rPr>
          <w:rFonts w:cs="Arial"/>
        </w:rPr>
        <w:t xml:space="preserve"> </w:t>
      </w:r>
      <w:r w:rsidRPr="00E96706">
        <w:rPr>
          <w:rFonts w:cs="Arial"/>
        </w:rPr>
        <w:t>zadávan</w:t>
      </w:r>
      <w:r w:rsidR="002F15A2" w:rsidRPr="00E96706">
        <w:rPr>
          <w:rFonts w:cs="Arial"/>
        </w:rPr>
        <w:t>ých</w:t>
      </w:r>
      <w:r w:rsidRPr="00E96706">
        <w:rPr>
          <w:rFonts w:cs="Arial"/>
        </w:rPr>
        <w:t xml:space="preserve"> Objednatelem v souladu a na základě této Smlouvy po dobu její účinnosti, a úprava vzájemných vztahů, práv a povinností Smluvních stran.</w:t>
      </w:r>
    </w:p>
    <w:p w14:paraId="04F0D07D" w14:textId="7852F807" w:rsidR="003E78A3" w:rsidRPr="00E96706" w:rsidRDefault="003E78A3" w:rsidP="00A04059">
      <w:pPr>
        <w:pStyle w:val="01-ODST-2"/>
        <w:numPr>
          <w:ilvl w:val="1"/>
          <w:numId w:val="6"/>
        </w:numPr>
        <w:ind w:left="567"/>
        <w:rPr>
          <w:rFonts w:cs="Arial"/>
        </w:rPr>
      </w:pPr>
      <w:r w:rsidRPr="00E96706">
        <w:rPr>
          <w:rFonts w:cs="Arial"/>
        </w:rPr>
        <w:t>Účelem této Smlouvy je potřeba Objednatele</w:t>
      </w:r>
      <w:r w:rsidR="002F15A2" w:rsidRPr="00E96706">
        <w:rPr>
          <w:rFonts w:cs="Arial"/>
        </w:rPr>
        <w:t>, jakožto správce sítí technické infrastruktury, technologií a jakožto vlastníka objektů skladovacích nádrží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E96706">
        <w:rPr>
          <w:rFonts w:cs="Arial"/>
        </w:rPr>
        <w:t>é</w:t>
      </w:r>
      <w:r w:rsidR="002F15A2" w:rsidRPr="00E96706">
        <w:rPr>
          <w:rFonts w:cs="Arial"/>
        </w:rPr>
        <w:t xml:space="preserve"> </w:t>
      </w:r>
      <w:r w:rsidR="007343B9" w:rsidRPr="00E96706">
        <w:rPr>
          <w:rFonts w:cs="Arial"/>
        </w:rPr>
        <w:t>práce</w:t>
      </w:r>
      <w:r w:rsidR="002F15A2" w:rsidRPr="00E96706">
        <w:rPr>
          <w:rFonts w:cs="Arial"/>
        </w:rPr>
        <w:t xml:space="preserve"> odborně způsobilé osoby, jež je oprávněna pro potřeby Objednatele </w:t>
      </w:r>
      <w:r w:rsidR="00A758F6">
        <w:rPr>
          <w:rFonts w:cs="Arial"/>
        </w:rPr>
        <w:t xml:space="preserve">vypracovat PD, </w:t>
      </w:r>
      <w:r w:rsidR="00900F58">
        <w:rPr>
          <w:rFonts w:cs="Arial"/>
        </w:rPr>
        <w:t xml:space="preserve">provádět inženýrské činnosti, autorský dozor, vypracovat </w:t>
      </w:r>
      <w:r w:rsidR="00B52B87">
        <w:rPr>
          <w:rFonts w:cs="Arial"/>
        </w:rPr>
        <w:t>studie, odborné posudky, výpočty a analýzy jako podklad pro</w:t>
      </w:r>
      <w:r w:rsidR="002F15A2" w:rsidRPr="00E96706">
        <w:rPr>
          <w:rFonts w:cs="Arial"/>
        </w:rPr>
        <w:t xml:space="preserve"> opravy, úpravy</w:t>
      </w:r>
      <w:r w:rsidR="007E5739">
        <w:rPr>
          <w:rFonts w:cs="Arial"/>
        </w:rPr>
        <w:t xml:space="preserve"> </w:t>
      </w:r>
      <w:r w:rsidR="007E5739" w:rsidRPr="007E5739">
        <w:rPr>
          <w:rFonts w:cs="Arial"/>
          <w:i/>
        </w:rPr>
        <w:t>(rekonstrukce, modernizace)</w:t>
      </w:r>
      <w:r w:rsidR="002F15A2" w:rsidRPr="00E96706">
        <w:rPr>
          <w:rFonts w:cs="Arial"/>
        </w:rPr>
        <w:t xml:space="preserve"> a servis dotčených </w:t>
      </w:r>
      <w:r w:rsidR="002F0BEF">
        <w:rPr>
          <w:rFonts w:cs="Arial"/>
        </w:rPr>
        <w:t>požárně bezpečnostních zařízení</w:t>
      </w:r>
      <w:r w:rsidR="002F15A2" w:rsidRPr="00E96706">
        <w:rPr>
          <w:rFonts w:cs="Arial"/>
        </w:rPr>
        <w:t xml:space="preserve">. </w:t>
      </w:r>
    </w:p>
    <w:p w14:paraId="257AED81" w14:textId="77777777" w:rsidR="003E78A3" w:rsidRPr="00E96706" w:rsidRDefault="003E78A3" w:rsidP="00A04059">
      <w:pPr>
        <w:pStyle w:val="01-ODST-2"/>
        <w:numPr>
          <w:ilvl w:val="1"/>
          <w:numId w:val="6"/>
        </w:numPr>
        <w:ind w:left="567"/>
        <w:rPr>
          <w:rFonts w:cs="Arial"/>
        </w:rPr>
      </w:pPr>
      <w:r w:rsidRPr="00E96706">
        <w:rPr>
          <w:rFonts w:cs="Arial"/>
        </w:rPr>
        <w:t>Zhotovitel prohlašuje, že je oprávněn uzavřít tuto Smlouvu, jakož i dílčí smlouvy a plnit závazky, dluhy z nich plynoucí.</w:t>
      </w:r>
    </w:p>
    <w:p w14:paraId="77F63A23" w14:textId="77777777" w:rsidR="003E78A3" w:rsidRPr="00E96706" w:rsidRDefault="003E78A3" w:rsidP="00A04059">
      <w:pPr>
        <w:pStyle w:val="01-ODST-2"/>
        <w:numPr>
          <w:ilvl w:val="1"/>
          <w:numId w:val="6"/>
        </w:numPr>
        <w:ind w:left="567"/>
        <w:rPr>
          <w:rFonts w:cs="Arial"/>
        </w:rPr>
      </w:pPr>
      <w:r w:rsidRPr="00E96706">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14:paraId="3C214D79" w14:textId="77777777" w:rsidR="007F3FA7" w:rsidRPr="00E96706" w:rsidRDefault="00CB5274" w:rsidP="00A04059">
      <w:pPr>
        <w:pStyle w:val="02-ODST-2"/>
        <w:ind w:left="567"/>
        <w:rPr>
          <w:rFonts w:cs="Arial"/>
        </w:rPr>
      </w:pPr>
      <w:r w:rsidRPr="00E96706">
        <w:rPr>
          <w:rFonts w:cs="Arial"/>
        </w:rPr>
        <w:t>Zhotovitel</w:t>
      </w:r>
      <w:r w:rsidR="007F3FA7" w:rsidRPr="00E96706">
        <w:rPr>
          <w:rFonts w:cs="Arial"/>
        </w:rPr>
        <w:t xml:space="preserve"> prohlašuje, že je opr</w:t>
      </w:r>
      <w:r w:rsidRPr="00E96706">
        <w:rPr>
          <w:rFonts w:cs="Arial"/>
        </w:rPr>
        <w:t>ávněn uzavřít tuto S</w:t>
      </w:r>
      <w:r w:rsidR="007F3FA7" w:rsidRPr="00E96706">
        <w:rPr>
          <w:rFonts w:cs="Arial"/>
        </w:rPr>
        <w:t>mlouvu a plnit závazky z ní plynoucí, jakož i povinnosti vyplývající z</w:t>
      </w:r>
      <w:r w:rsidRPr="00E96706">
        <w:rPr>
          <w:rFonts w:cs="Arial"/>
        </w:rPr>
        <w:t> dílčích smluv uzavřených mezi O</w:t>
      </w:r>
      <w:r w:rsidR="007F3FA7" w:rsidRPr="00E96706">
        <w:rPr>
          <w:rFonts w:cs="Arial"/>
        </w:rPr>
        <w:t xml:space="preserve">bjednatelem a </w:t>
      </w:r>
      <w:r w:rsidRPr="00E96706">
        <w:rPr>
          <w:rFonts w:cs="Arial"/>
        </w:rPr>
        <w:t>Zhotovitelem</w:t>
      </w:r>
      <w:r w:rsidR="007F3FA7" w:rsidRPr="00E96706">
        <w:rPr>
          <w:rFonts w:cs="Arial"/>
        </w:rPr>
        <w:t>.</w:t>
      </w:r>
    </w:p>
    <w:p w14:paraId="64A5DF11" w14:textId="77777777" w:rsidR="00A726EB" w:rsidRPr="00A8669A" w:rsidRDefault="00A726EB" w:rsidP="00A04059">
      <w:pPr>
        <w:pStyle w:val="01-L"/>
        <w:ind w:left="8505" w:hanging="8505"/>
      </w:pPr>
      <w:r w:rsidRPr="00A8669A">
        <w:t xml:space="preserve">Předmět </w:t>
      </w:r>
      <w:r w:rsidR="00B52B87" w:rsidRPr="00A8669A">
        <w:t>S</w:t>
      </w:r>
      <w:r w:rsidRPr="00A8669A">
        <w:t>mlouvy</w:t>
      </w:r>
    </w:p>
    <w:p w14:paraId="4A6B6D49" w14:textId="255A8AD6" w:rsidR="00A726EB" w:rsidRPr="002448ED" w:rsidRDefault="00A726EB" w:rsidP="00A04059">
      <w:pPr>
        <w:pStyle w:val="Odstavecseseznamem"/>
        <w:numPr>
          <w:ilvl w:val="1"/>
          <w:numId w:val="26"/>
        </w:numPr>
        <w:ind w:left="567" w:hanging="567"/>
        <w:contextualSpacing w:val="0"/>
        <w:jc w:val="both"/>
        <w:rPr>
          <w:rFonts w:cs="Arial"/>
          <w:spacing w:val="0"/>
        </w:rPr>
      </w:pPr>
      <w:r w:rsidRPr="002448ED">
        <w:rPr>
          <w:rFonts w:cs="Arial"/>
          <w:spacing w:val="0"/>
        </w:rPr>
        <w:t xml:space="preserve">Předmětem této </w:t>
      </w:r>
      <w:r w:rsidR="00421DFA" w:rsidRPr="002448ED">
        <w:rPr>
          <w:rFonts w:cs="Arial"/>
          <w:spacing w:val="0"/>
        </w:rPr>
        <w:t>S</w:t>
      </w:r>
      <w:r w:rsidRPr="002448ED">
        <w:rPr>
          <w:rFonts w:cs="Arial"/>
          <w:spacing w:val="0"/>
        </w:rPr>
        <w:t xml:space="preserve">mlouvy je úprava podmínek plnění týkajících se jednotlivých dílčích zakázek na </w:t>
      </w:r>
      <w:r w:rsidR="00B52B87" w:rsidRPr="002448ED">
        <w:rPr>
          <w:rFonts w:cs="Arial"/>
          <w:spacing w:val="0"/>
        </w:rPr>
        <w:t>služby</w:t>
      </w:r>
      <w:r w:rsidRPr="002448ED">
        <w:rPr>
          <w:rFonts w:cs="Arial"/>
          <w:spacing w:val="0"/>
        </w:rPr>
        <w:t xml:space="preserve"> </w:t>
      </w:r>
      <w:r w:rsidR="00B52B87" w:rsidRPr="002448ED">
        <w:rPr>
          <w:rFonts w:cs="Arial"/>
        </w:rPr>
        <w:t>spočívající ve </w:t>
      </w:r>
      <w:r w:rsidR="00472C48" w:rsidRPr="002448ED">
        <w:rPr>
          <w:rFonts w:cs="Arial"/>
        </w:rPr>
        <w:t xml:space="preserve">vypracování projektové dokumentace </w:t>
      </w:r>
      <w:r w:rsidR="00FA6335">
        <w:rPr>
          <w:rFonts w:cs="Arial"/>
          <w:color w:val="FF0000"/>
        </w:rPr>
        <w:t xml:space="preserve">pro výběr zhotovitele </w:t>
      </w:r>
      <w:r w:rsidR="00C5699F">
        <w:rPr>
          <w:rFonts w:cs="Arial"/>
        </w:rPr>
        <w:t>(dále též jen „PD“)</w:t>
      </w:r>
      <w:r w:rsidR="0022229F">
        <w:rPr>
          <w:rFonts w:cs="Arial"/>
        </w:rPr>
        <w:t xml:space="preserve"> </w:t>
      </w:r>
      <w:r w:rsidR="00472C48" w:rsidRPr="002448ED">
        <w:rPr>
          <w:rFonts w:cs="Arial"/>
        </w:rPr>
        <w:t xml:space="preserve">na rozšíření </w:t>
      </w:r>
      <w:r w:rsidR="000238FE" w:rsidRPr="002448ED">
        <w:rPr>
          <w:rFonts w:cs="Arial"/>
        </w:rPr>
        <w:t>požárně bezpečnostních zařízení (</w:t>
      </w:r>
      <w:r w:rsidR="00CF46FB">
        <w:rPr>
          <w:rFonts w:cs="Arial"/>
        </w:rPr>
        <w:t xml:space="preserve">dále též jen </w:t>
      </w:r>
      <w:r w:rsidR="00BD4E53">
        <w:rPr>
          <w:rFonts w:cs="Arial"/>
        </w:rPr>
        <w:t>„</w:t>
      </w:r>
      <w:r w:rsidR="00CF46FB">
        <w:rPr>
          <w:rFonts w:cs="Arial"/>
        </w:rPr>
        <w:t>PBZ</w:t>
      </w:r>
      <w:r w:rsidR="00BD4E53">
        <w:rPr>
          <w:rFonts w:cs="Arial"/>
        </w:rPr>
        <w:t>“</w:t>
      </w:r>
      <w:r w:rsidR="000238FE" w:rsidRPr="002448ED">
        <w:rPr>
          <w:rFonts w:cs="Arial"/>
        </w:rPr>
        <w:t xml:space="preserve">) </w:t>
      </w:r>
      <w:r w:rsidR="00472C48" w:rsidRPr="002448ED">
        <w:rPr>
          <w:rFonts w:cs="Arial"/>
        </w:rPr>
        <w:t>na skladech</w:t>
      </w:r>
      <w:r w:rsidR="00BD4E53">
        <w:rPr>
          <w:rFonts w:cs="Arial"/>
        </w:rPr>
        <w:t>, zajištění IČ</w:t>
      </w:r>
      <w:r w:rsidR="00472C48" w:rsidRPr="002448ED">
        <w:rPr>
          <w:rFonts w:cs="Arial"/>
        </w:rPr>
        <w:t xml:space="preserve"> </w:t>
      </w:r>
      <w:r w:rsidR="00B52B87" w:rsidRPr="002448ED">
        <w:rPr>
          <w:rFonts w:cs="Arial"/>
        </w:rPr>
        <w:t xml:space="preserve">a zajištění výkonu </w:t>
      </w:r>
      <w:r w:rsidR="000E0F52" w:rsidRPr="002448ED">
        <w:rPr>
          <w:rFonts w:cs="Arial"/>
        </w:rPr>
        <w:t>AD</w:t>
      </w:r>
      <w:r w:rsidR="00B52B87" w:rsidRPr="002448ED">
        <w:rPr>
          <w:rFonts w:cs="Arial"/>
        </w:rPr>
        <w:t>,</w:t>
      </w:r>
      <w:r w:rsidRPr="002448ED">
        <w:rPr>
          <w:rFonts w:cs="Arial"/>
          <w:spacing w:val="0"/>
        </w:rPr>
        <w:t xml:space="preserve"> zadávaných na základě této </w:t>
      </w:r>
      <w:r w:rsidR="009A0B01" w:rsidRPr="002448ED">
        <w:rPr>
          <w:rFonts w:cs="Arial"/>
          <w:spacing w:val="0"/>
        </w:rPr>
        <w:t>S</w:t>
      </w:r>
      <w:r w:rsidRPr="002448ED">
        <w:rPr>
          <w:rFonts w:cs="Arial"/>
          <w:spacing w:val="0"/>
        </w:rPr>
        <w:t xml:space="preserve">mlouvy po dobu její platnosti (resp. její účinnosti), a úprava vzájemných práv a povinností mezi </w:t>
      </w:r>
      <w:r w:rsidR="009A0B01" w:rsidRPr="002448ED">
        <w:rPr>
          <w:rFonts w:cs="Arial"/>
          <w:spacing w:val="0"/>
        </w:rPr>
        <w:t>O</w:t>
      </w:r>
      <w:r w:rsidRPr="002448ED">
        <w:rPr>
          <w:rFonts w:cs="Arial"/>
          <w:spacing w:val="0"/>
        </w:rPr>
        <w:t xml:space="preserve">bjednatelem a </w:t>
      </w:r>
      <w:r w:rsidR="009A0B01" w:rsidRPr="002448ED">
        <w:rPr>
          <w:rFonts w:cs="Arial"/>
          <w:spacing w:val="0"/>
        </w:rPr>
        <w:t>Z</w:t>
      </w:r>
      <w:r w:rsidRPr="002448ED">
        <w:rPr>
          <w:rFonts w:cs="Arial"/>
          <w:spacing w:val="0"/>
        </w:rPr>
        <w:t>hotovitelem.</w:t>
      </w:r>
    </w:p>
    <w:p w14:paraId="164C68C2" w14:textId="77777777" w:rsidR="009A0B01" w:rsidRPr="00E96706" w:rsidRDefault="009A0B01" w:rsidP="00A04059">
      <w:pPr>
        <w:pStyle w:val="Odstavecseseznamem"/>
        <w:numPr>
          <w:ilvl w:val="1"/>
          <w:numId w:val="26"/>
        </w:numPr>
        <w:ind w:left="567" w:hanging="567"/>
        <w:contextualSpacing w:val="0"/>
        <w:jc w:val="both"/>
        <w:rPr>
          <w:rFonts w:cs="Arial"/>
          <w:spacing w:val="0"/>
        </w:rPr>
      </w:pPr>
      <w:r w:rsidRPr="00E96706">
        <w:rPr>
          <w:rFonts w:cs="Arial"/>
          <w:spacing w:val="0"/>
        </w:rPr>
        <w:t>Zhotovitel se na základě této Smlouvy zavazuje, že na základě a podle této Smlouvy a v souladu s dílčí smlouvou</w:t>
      </w:r>
      <w:r w:rsidR="00DC0C4A">
        <w:rPr>
          <w:rFonts w:cs="Arial"/>
          <w:spacing w:val="0"/>
        </w:rPr>
        <w:t xml:space="preserve"> o dílo </w:t>
      </w:r>
      <w:r w:rsidRPr="00E96706">
        <w:rPr>
          <w:rFonts w:cs="Arial"/>
          <w:spacing w:val="0"/>
        </w:rPr>
        <w:t xml:space="preserve">bude provádět pro Objednatele konkrétní </w:t>
      </w:r>
      <w:r w:rsidR="00DC0C4A">
        <w:rPr>
          <w:rFonts w:cs="Arial"/>
          <w:spacing w:val="0"/>
        </w:rPr>
        <w:t>předmět dílčí zakázky</w:t>
      </w:r>
      <w:r w:rsidRPr="00E96706">
        <w:rPr>
          <w:rFonts w:cs="Arial"/>
          <w:spacing w:val="0"/>
        </w:rPr>
        <w:t>.</w:t>
      </w:r>
    </w:p>
    <w:p w14:paraId="0C5B88C9" w14:textId="0A69181B" w:rsidR="009A0B01" w:rsidRPr="00E96706" w:rsidRDefault="00A726EB" w:rsidP="00A04059">
      <w:pPr>
        <w:pStyle w:val="Odstavecseseznamem"/>
        <w:numPr>
          <w:ilvl w:val="1"/>
          <w:numId w:val="26"/>
        </w:numPr>
        <w:ind w:left="567" w:hanging="567"/>
        <w:contextualSpacing w:val="0"/>
        <w:jc w:val="both"/>
        <w:rPr>
          <w:rFonts w:cs="Arial"/>
          <w:spacing w:val="0"/>
        </w:rPr>
      </w:pPr>
      <w:r w:rsidRPr="00E96706">
        <w:rPr>
          <w:rFonts w:cs="Arial"/>
          <w:spacing w:val="0"/>
        </w:rPr>
        <w:t xml:space="preserve">Zhotovitel souhlasí s tím, že jednotlivé dílčí zakázky </w:t>
      </w:r>
      <w:r w:rsidR="009A0B01" w:rsidRPr="00E96706">
        <w:rPr>
          <w:rFonts w:cs="Arial"/>
          <w:spacing w:val="0"/>
        </w:rPr>
        <w:t xml:space="preserve">na základě této Smlouvy </w:t>
      </w:r>
      <w:r w:rsidRPr="00E96706">
        <w:rPr>
          <w:rFonts w:cs="Arial"/>
          <w:spacing w:val="0"/>
        </w:rPr>
        <w:t xml:space="preserve">budou </w:t>
      </w:r>
      <w:r w:rsidR="009A0B01" w:rsidRPr="00E96706">
        <w:rPr>
          <w:rFonts w:cs="Arial"/>
          <w:spacing w:val="0"/>
        </w:rPr>
        <w:t>O</w:t>
      </w:r>
      <w:r w:rsidRPr="00E96706">
        <w:rPr>
          <w:rFonts w:cs="Arial"/>
          <w:spacing w:val="0"/>
        </w:rPr>
        <w:t xml:space="preserve">bjednatelem </w:t>
      </w:r>
      <w:r w:rsidR="009A0B01" w:rsidRPr="00E96706">
        <w:rPr>
          <w:rFonts w:cs="Arial"/>
          <w:spacing w:val="0"/>
        </w:rPr>
        <w:t>Z</w:t>
      </w:r>
      <w:r w:rsidRPr="00E96706">
        <w:rPr>
          <w:rFonts w:cs="Arial"/>
          <w:spacing w:val="0"/>
        </w:rPr>
        <w:t xml:space="preserve">hotoviteli zadávány </w:t>
      </w:r>
      <w:r w:rsidR="009A0B01" w:rsidRPr="00E96706">
        <w:rPr>
          <w:rFonts w:cs="Arial"/>
          <w:spacing w:val="0"/>
        </w:rPr>
        <w:t xml:space="preserve">ve smyslu </w:t>
      </w:r>
      <w:r w:rsidRPr="00E96706">
        <w:rPr>
          <w:rFonts w:cs="Arial"/>
          <w:spacing w:val="0"/>
        </w:rPr>
        <w:t>postup</w:t>
      </w:r>
      <w:r w:rsidR="009A0B01" w:rsidRPr="00E96706">
        <w:rPr>
          <w:rFonts w:cs="Arial"/>
          <w:spacing w:val="0"/>
        </w:rPr>
        <w:t>u</w:t>
      </w:r>
      <w:r w:rsidRPr="00E96706">
        <w:rPr>
          <w:rFonts w:cs="Arial"/>
          <w:spacing w:val="0"/>
        </w:rPr>
        <w:t xml:space="preserve"> podle </w:t>
      </w:r>
      <w:r w:rsidRPr="00D14006">
        <w:rPr>
          <w:rFonts w:cs="Arial"/>
          <w:spacing w:val="0"/>
        </w:rPr>
        <w:t xml:space="preserve">§ </w:t>
      </w:r>
      <w:r w:rsidR="00421DFA" w:rsidRPr="00D14006">
        <w:rPr>
          <w:rFonts w:cs="Arial"/>
          <w:spacing w:val="0"/>
        </w:rPr>
        <w:t>131</w:t>
      </w:r>
      <w:r w:rsidRPr="00D14006">
        <w:rPr>
          <w:rFonts w:cs="Arial"/>
          <w:spacing w:val="0"/>
        </w:rPr>
        <w:t xml:space="preserve"> </w:t>
      </w:r>
      <w:r w:rsidR="009A0B01" w:rsidRPr="00D14006">
        <w:rPr>
          <w:rFonts w:cs="Arial"/>
          <w:spacing w:val="0"/>
        </w:rPr>
        <w:t>zákona, na základě</w:t>
      </w:r>
      <w:r w:rsidR="00D81C91">
        <w:rPr>
          <w:rFonts w:cs="Arial"/>
          <w:spacing w:val="0"/>
        </w:rPr>
        <w:t>,</w:t>
      </w:r>
      <w:r w:rsidR="009A0B01" w:rsidRPr="00E96706">
        <w:rPr>
          <w:rFonts w:cs="Arial"/>
          <w:spacing w:val="0"/>
        </w:rPr>
        <w:t xml:space="preserve"> kterého byla mezi Smluvními stranami uzavřena tato Smlouva, tj. dílčí smlouva o dílo</w:t>
      </w:r>
      <w:r w:rsidRPr="00E96706">
        <w:rPr>
          <w:rFonts w:cs="Arial"/>
          <w:spacing w:val="0"/>
        </w:rPr>
        <w:t xml:space="preserve"> na plnění předmětu dílčí</w:t>
      </w:r>
      <w:r w:rsidR="00951994" w:rsidRPr="00E96706">
        <w:rPr>
          <w:rFonts w:cs="Arial"/>
          <w:spacing w:val="0"/>
        </w:rPr>
        <w:t xml:space="preserve"> </w:t>
      </w:r>
      <w:r w:rsidRPr="00E96706">
        <w:rPr>
          <w:rFonts w:cs="Arial"/>
          <w:spacing w:val="0"/>
        </w:rPr>
        <w:t>zakázk</w:t>
      </w:r>
      <w:r w:rsidR="009A0B01" w:rsidRPr="00E96706">
        <w:rPr>
          <w:rFonts w:cs="Arial"/>
          <w:spacing w:val="0"/>
        </w:rPr>
        <w:t>y (dále též jen „</w:t>
      </w:r>
      <w:r w:rsidR="009A0B01" w:rsidRPr="002448ED">
        <w:rPr>
          <w:rFonts w:cs="Arial"/>
          <w:spacing w:val="0"/>
        </w:rPr>
        <w:t>dílčí smlouva</w:t>
      </w:r>
      <w:r w:rsidR="009A0B01" w:rsidRPr="00E96706">
        <w:rPr>
          <w:rFonts w:cs="Arial"/>
          <w:spacing w:val="0"/>
        </w:rPr>
        <w:t>“)</w:t>
      </w:r>
      <w:r w:rsidRPr="00E96706">
        <w:rPr>
          <w:rFonts w:cs="Arial"/>
          <w:spacing w:val="0"/>
        </w:rPr>
        <w:t xml:space="preserve"> bud</w:t>
      </w:r>
      <w:r w:rsidR="009A0B01" w:rsidRPr="00E96706">
        <w:rPr>
          <w:rFonts w:cs="Arial"/>
          <w:spacing w:val="0"/>
        </w:rPr>
        <w:t>e vždy uzavřena</w:t>
      </w:r>
      <w:r w:rsidRPr="00E96706">
        <w:rPr>
          <w:rFonts w:cs="Arial"/>
          <w:spacing w:val="0"/>
        </w:rPr>
        <w:t xml:space="preserve"> na základě písemné výzvy </w:t>
      </w:r>
      <w:r w:rsidR="009A0B01" w:rsidRPr="00E96706">
        <w:rPr>
          <w:rFonts w:cs="Arial"/>
          <w:spacing w:val="0"/>
        </w:rPr>
        <w:t>O</w:t>
      </w:r>
      <w:r w:rsidRPr="00E96706">
        <w:rPr>
          <w:rFonts w:cs="Arial"/>
          <w:spacing w:val="0"/>
        </w:rPr>
        <w:t>bjednatele k poskytnutí plnění</w:t>
      </w:r>
      <w:r w:rsidR="009A0B01" w:rsidRPr="00E96706">
        <w:rPr>
          <w:rFonts w:cs="Arial"/>
          <w:spacing w:val="0"/>
        </w:rPr>
        <w:t xml:space="preserve"> (dále též jen „</w:t>
      </w:r>
      <w:r w:rsidR="009A0B01" w:rsidRPr="002448ED">
        <w:rPr>
          <w:rFonts w:cs="Arial"/>
          <w:spacing w:val="0"/>
        </w:rPr>
        <w:t>objednávka</w:t>
      </w:r>
      <w:r w:rsidR="009A0B01" w:rsidRPr="00E96706">
        <w:rPr>
          <w:rFonts w:cs="Arial"/>
          <w:spacing w:val="0"/>
        </w:rPr>
        <w:t>“) a písemného potvrzení objednávky Zhotovitelem.</w:t>
      </w:r>
    </w:p>
    <w:p w14:paraId="2E9B443D" w14:textId="77777777" w:rsidR="008157DC" w:rsidRPr="00E96706" w:rsidRDefault="008157DC" w:rsidP="00A04059">
      <w:pPr>
        <w:pStyle w:val="05-ODST-3"/>
        <w:numPr>
          <w:ilvl w:val="2"/>
          <w:numId w:val="26"/>
        </w:numPr>
        <w:tabs>
          <w:tab w:val="clear" w:pos="1134"/>
        </w:tabs>
        <w:ind w:left="1276" w:hanging="709"/>
        <w:rPr>
          <w:rFonts w:cs="Arial"/>
        </w:rPr>
      </w:pPr>
      <w:r w:rsidRPr="00E96706">
        <w:rPr>
          <w:rFonts w:cs="Arial"/>
        </w:rPr>
        <w:t>Potvrzením objednávky Zhotovitelem je mezi stranami uzavřena dílčí smlouva.</w:t>
      </w:r>
    </w:p>
    <w:p w14:paraId="15959B00" w14:textId="77777777" w:rsidR="00721A45" w:rsidRPr="002448ED" w:rsidRDefault="00721A45" w:rsidP="00A04059">
      <w:pPr>
        <w:pStyle w:val="05-ODST-3"/>
        <w:numPr>
          <w:ilvl w:val="2"/>
          <w:numId w:val="26"/>
        </w:numPr>
        <w:tabs>
          <w:tab w:val="clear" w:pos="1134"/>
        </w:tabs>
        <w:ind w:left="1276" w:hanging="709"/>
      </w:pPr>
      <w:r w:rsidRPr="002448ED">
        <w:t xml:space="preserve">Zhotovitel se zavazuje bez zbytečného odkladu písemně potvrdit objednávku Objednatele, a zároveň </w:t>
      </w:r>
      <w:proofErr w:type="gramStart"/>
      <w:r w:rsidRPr="002448ED">
        <w:t>doručí</w:t>
      </w:r>
      <w:proofErr w:type="gramEnd"/>
      <w:r w:rsidRPr="002448ED">
        <w:t xml:space="preserve"> Objednateli časový harmonogram plnění Díla odpovídající objednávce.</w:t>
      </w:r>
    </w:p>
    <w:p w14:paraId="27680360" w14:textId="77777777" w:rsidR="00721A45" w:rsidRPr="002448ED" w:rsidRDefault="00721A45" w:rsidP="00A04059">
      <w:pPr>
        <w:pStyle w:val="05-ODST-3"/>
        <w:numPr>
          <w:ilvl w:val="2"/>
          <w:numId w:val="26"/>
        </w:numPr>
        <w:tabs>
          <w:tab w:val="clear" w:pos="1134"/>
        </w:tabs>
        <w:ind w:left="1276" w:hanging="709"/>
      </w:pPr>
      <w:r w:rsidRPr="002448ED">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5C565270" w14:textId="77777777" w:rsidR="00721A45" w:rsidRPr="00E96706" w:rsidRDefault="00721A45" w:rsidP="00A04059">
      <w:pPr>
        <w:numPr>
          <w:ilvl w:val="1"/>
          <w:numId w:val="26"/>
        </w:numPr>
        <w:jc w:val="both"/>
        <w:rPr>
          <w:rFonts w:cs="Arial"/>
          <w:spacing w:val="0"/>
        </w:rPr>
      </w:pPr>
      <w:r w:rsidRPr="00E96706">
        <w:rPr>
          <w:rFonts w:cs="Arial"/>
          <w:spacing w:val="0"/>
        </w:rPr>
        <w:t>Objednávka bude Objednatelem Zhotoviteli zasílána:</w:t>
      </w:r>
    </w:p>
    <w:p w14:paraId="76A58759" w14:textId="77777777" w:rsidR="00721A45" w:rsidRPr="00E96706" w:rsidRDefault="00721A45" w:rsidP="00A04059">
      <w:pPr>
        <w:pStyle w:val="05-ODST-3"/>
        <w:numPr>
          <w:ilvl w:val="2"/>
          <w:numId w:val="26"/>
        </w:numPr>
        <w:tabs>
          <w:tab w:val="clear" w:pos="1134"/>
        </w:tabs>
        <w:ind w:left="1276" w:hanging="709"/>
        <w:rPr>
          <w:rFonts w:cs="Arial"/>
        </w:rPr>
      </w:pPr>
      <w:r w:rsidRPr="00E96706">
        <w:rPr>
          <w:rFonts w:cs="Arial"/>
        </w:rPr>
        <w:t xml:space="preserve">e-mailem Objednatele zasílaným na adresu: </w:t>
      </w:r>
      <w:r w:rsidR="00B52B87" w:rsidRPr="00B52B87">
        <w:rPr>
          <w:highlight w:val="yellow"/>
        </w:rPr>
        <w:t>………………………………</w:t>
      </w:r>
      <w:r w:rsidR="00CE1379">
        <w:rPr>
          <w:rFonts w:cs="Arial"/>
        </w:rPr>
        <w:t xml:space="preserve"> </w:t>
      </w:r>
    </w:p>
    <w:p w14:paraId="47465A6B" w14:textId="77777777" w:rsidR="00721A45" w:rsidRPr="00E96706" w:rsidRDefault="00721A45" w:rsidP="00A04059">
      <w:pPr>
        <w:pStyle w:val="05-ODST-3"/>
        <w:numPr>
          <w:ilvl w:val="2"/>
          <w:numId w:val="26"/>
        </w:numPr>
        <w:tabs>
          <w:tab w:val="clear" w:pos="1134"/>
        </w:tabs>
        <w:ind w:left="1276" w:hanging="709"/>
        <w:rPr>
          <w:rFonts w:cs="Arial"/>
        </w:rPr>
      </w:pPr>
      <w:r w:rsidRPr="00E96706">
        <w:rPr>
          <w:rFonts w:cs="Arial"/>
        </w:rPr>
        <w:t>v listinné podobě na adresu sídla Zhotovitele</w:t>
      </w:r>
      <w:r w:rsidR="00951994" w:rsidRPr="00E96706">
        <w:rPr>
          <w:rFonts w:cs="Arial"/>
        </w:rPr>
        <w:t xml:space="preserve"> </w:t>
      </w:r>
      <w:r w:rsidR="00B52B87" w:rsidRPr="00B52B87">
        <w:rPr>
          <w:highlight w:val="yellow"/>
        </w:rPr>
        <w:t>………………………………</w:t>
      </w:r>
    </w:p>
    <w:p w14:paraId="710782BA" w14:textId="77777777" w:rsidR="00721A45" w:rsidRPr="00E96706" w:rsidRDefault="00721A45" w:rsidP="00A04059">
      <w:pPr>
        <w:pStyle w:val="05-ODST-3"/>
        <w:numPr>
          <w:ilvl w:val="2"/>
          <w:numId w:val="26"/>
        </w:numPr>
        <w:tabs>
          <w:tab w:val="clear" w:pos="1134"/>
        </w:tabs>
        <w:ind w:left="1276" w:hanging="709"/>
        <w:rPr>
          <w:rFonts w:cs="Arial"/>
        </w:rPr>
      </w:pPr>
      <w:r w:rsidRPr="00E96706">
        <w:rPr>
          <w:rFonts w:cs="Arial"/>
        </w:rPr>
        <w:t>či jiným vhodným způsobem výslovně písemně mezi Smluvními stranami dohodnutým.</w:t>
      </w:r>
    </w:p>
    <w:p w14:paraId="482EFAD4" w14:textId="77777777" w:rsidR="00721A45" w:rsidRPr="00E96706" w:rsidRDefault="00721A45" w:rsidP="00A04059">
      <w:pPr>
        <w:numPr>
          <w:ilvl w:val="1"/>
          <w:numId w:val="26"/>
        </w:numPr>
        <w:jc w:val="both"/>
        <w:rPr>
          <w:rFonts w:cs="Arial"/>
          <w:spacing w:val="0"/>
        </w:rPr>
      </w:pPr>
      <w:r w:rsidRPr="00E96706">
        <w:rPr>
          <w:rFonts w:cs="Arial"/>
          <w:spacing w:val="0"/>
        </w:rPr>
        <w:t>Objednávka Objednatele bude vždy obsahovat zejména konkrétní specifikaci Díla a</w:t>
      </w:r>
      <w:r w:rsidR="00654D5E" w:rsidRPr="00E96706">
        <w:rPr>
          <w:rFonts w:cs="Arial"/>
          <w:spacing w:val="0"/>
        </w:rPr>
        <w:t>:</w:t>
      </w:r>
    </w:p>
    <w:p w14:paraId="4D59682A" w14:textId="1C9A2A3D" w:rsidR="00721A45" w:rsidRPr="00E96706" w:rsidRDefault="00721A45" w:rsidP="00A04059">
      <w:pPr>
        <w:pStyle w:val="05-ODST-3"/>
        <w:numPr>
          <w:ilvl w:val="2"/>
          <w:numId w:val="26"/>
        </w:numPr>
        <w:tabs>
          <w:tab w:val="clear" w:pos="1134"/>
        </w:tabs>
        <w:ind w:left="1276" w:hanging="709"/>
        <w:rPr>
          <w:rFonts w:cs="Arial"/>
        </w:rPr>
      </w:pPr>
      <w:r w:rsidRPr="00E96706">
        <w:rPr>
          <w:rFonts w:cs="Arial"/>
        </w:rPr>
        <w:t>specifikaci sklad</w:t>
      </w:r>
      <w:r w:rsidR="000238FE">
        <w:rPr>
          <w:rFonts w:cs="Arial"/>
        </w:rPr>
        <w:t>u</w:t>
      </w:r>
      <w:r w:rsidRPr="00E96706">
        <w:rPr>
          <w:rFonts w:cs="Arial"/>
        </w:rPr>
        <w:t>,</w:t>
      </w:r>
      <w:r w:rsidR="00DC0C4A">
        <w:rPr>
          <w:rFonts w:cs="Arial"/>
        </w:rPr>
        <w:t xml:space="preserve"> </w:t>
      </w:r>
      <w:r w:rsidR="000238FE">
        <w:rPr>
          <w:rFonts w:cs="Arial"/>
        </w:rPr>
        <w:t>na</w:t>
      </w:r>
      <w:r w:rsidR="00DC0C4A">
        <w:rPr>
          <w:rFonts w:cs="Arial"/>
        </w:rPr>
        <w:t xml:space="preserve"> kter</w:t>
      </w:r>
      <w:r w:rsidR="00E01483">
        <w:rPr>
          <w:rFonts w:cs="Arial"/>
        </w:rPr>
        <w:t>ém</w:t>
      </w:r>
      <w:r w:rsidR="000238FE">
        <w:rPr>
          <w:rFonts w:cs="Arial"/>
        </w:rPr>
        <w:t xml:space="preserve"> bude</w:t>
      </w:r>
      <w:r w:rsidR="00E01483">
        <w:rPr>
          <w:rFonts w:cs="Arial"/>
        </w:rPr>
        <w:t xml:space="preserve"> Dílo prováděno</w:t>
      </w:r>
      <w:r w:rsidR="000238FE">
        <w:rPr>
          <w:rFonts w:cs="Arial"/>
        </w:rPr>
        <w:t>,</w:t>
      </w:r>
    </w:p>
    <w:p w14:paraId="1BDCDC82" w14:textId="33960066" w:rsidR="00721A45" w:rsidRDefault="00B52B87" w:rsidP="00A04059">
      <w:pPr>
        <w:pStyle w:val="05-ODST-3"/>
        <w:numPr>
          <w:ilvl w:val="2"/>
          <w:numId w:val="26"/>
        </w:numPr>
        <w:tabs>
          <w:tab w:val="clear" w:pos="1134"/>
        </w:tabs>
        <w:ind w:left="1276" w:hanging="709"/>
        <w:rPr>
          <w:rFonts w:cs="Arial"/>
        </w:rPr>
      </w:pPr>
      <w:r>
        <w:rPr>
          <w:rFonts w:cs="Arial"/>
        </w:rPr>
        <w:lastRenderedPageBreak/>
        <w:t xml:space="preserve">požadavky, </w:t>
      </w:r>
      <w:r w:rsidR="00721A45" w:rsidRPr="00E96706">
        <w:rPr>
          <w:rFonts w:cs="Arial"/>
        </w:rPr>
        <w:t xml:space="preserve">specifikaci </w:t>
      </w:r>
      <w:r w:rsidR="001777D4">
        <w:rPr>
          <w:rFonts w:cs="Arial"/>
        </w:rPr>
        <w:t xml:space="preserve">na vypracování PD </w:t>
      </w:r>
      <w:r w:rsidR="001777D4" w:rsidRPr="00E96706">
        <w:rPr>
          <w:rFonts w:cs="Arial"/>
        </w:rPr>
        <w:t>konkrétní</w:t>
      </w:r>
      <w:r w:rsidR="000238FE">
        <w:rPr>
          <w:rFonts w:cs="Arial"/>
        </w:rPr>
        <w:t xml:space="preserve"> technologie a konkrétního objektu,</w:t>
      </w:r>
    </w:p>
    <w:p w14:paraId="03043070" w14:textId="77777777" w:rsidR="008157DC" w:rsidRDefault="00721A45" w:rsidP="00A04059">
      <w:pPr>
        <w:pStyle w:val="05-ODST-3"/>
        <w:numPr>
          <w:ilvl w:val="2"/>
          <w:numId w:val="26"/>
        </w:numPr>
        <w:tabs>
          <w:tab w:val="clear" w:pos="1134"/>
        </w:tabs>
        <w:ind w:left="1276" w:hanging="709"/>
        <w:rPr>
          <w:rFonts w:cs="Arial"/>
        </w:rPr>
      </w:pPr>
      <w:r w:rsidRPr="00E96706">
        <w:rPr>
          <w:rFonts w:cs="Arial"/>
        </w:rPr>
        <w:t>údaje o termínu realizace</w:t>
      </w:r>
      <w:r w:rsidR="00F573F2" w:rsidRPr="00E96706">
        <w:rPr>
          <w:rFonts w:cs="Arial"/>
        </w:rPr>
        <w:t xml:space="preserve"> Díla</w:t>
      </w:r>
      <w:r w:rsidR="008157DC" w:rsidRPr="00E96706">
        <w:rPr>
          <w:rFonts w:cs="Arial"/>
        </w:rPr>
        <w:t>,</w:t>
      </w:r>
    </w:p>
    <w:p w14:paraId="52C2D78F" w14:textId="77777777" w:rsidR="00721A45" w:rsidRPr="00E96706" w:rsidRDefault="008157DC" w:rsidP="00A04059">
      <w:pPr>
        <w:pStyle w:val="05-ODST-3"/>
        <w:numPr>
          <w:ilvl w:val="2"/>
          <w:numId w:val="26"/>
        </w:numPr>
        <w:tabs>
          <w:tab w:val="clear" w:pos="1134"/>
        </w:tabs>
        <w:ind w:left="1276" w:hanging="709"/>
        <w:rPr>
          <w:rFonts w:cs="Arial"/>
        </w:rPr>
      </w:pPr>
      <w:r w:rsidRPr="00E96706">
        <w:rPr>
          <w:rFonts w:cs="Arial"/>
        </w:rPr>
        <w:t>příp. další skutečnosti nezbytné pro provedení Díla Zhotovitelem</w:t>
      </w:r>
    </w:p>
    <w:p w14:paraId="17D45C80" w14:textId="77777777" w:rsidR="00721A45" w:rsidRPr="00E96706" w:rsidRDefault="00F30EAE" w:rsidP="00A04059">
      <w:pPr>
        <w:numPr>
          <w:ilvl w:val="1"/>
          <w:numId w:val="26"/>
        </w:numPr>
        <w:ind w:left="567" w:hanging="567"/>
        <w:jc w:val="both"/>
        <w:rPr>
          <w:rFonts w:cs="Arial"/>
          <w:spacing w:val="0"/>
        </w:rPr>
      </w:pPr>
      <w:r w:rsidRPr="00E96706">
        <w:rPr>
          <w:rFonts w:cs="Arial"/>
          <w:spacing w:val="0"/>
        </w:rPr>
        <w:t xml:space="preserve">Dílčí smlouva musí odpovídat této Smlouvě. </w:t>
      </w:r>
      <w:r w:rsidR="00721A45" w:rsidRPr="002448ED">
        <w:rPr>
          <w:rFonts w:cs="Arial"/>
          <w:spacing w:val="0"/>
        </w:rPr>
        <w:t xml:space="preserve">Konkrétní údaje </w:t>
      </w:r>
      <w:r w:rsidRPr="002448ED">
        <w:rPr>
          <w:rFonts w:cs="Arial"/>
          <w:spacing w:val="0"/>
        </w:rPr>
        <w:t>Díla</w:t>
      </w:r>
      <w:r w:rsidR="00721A45" w:rsidRPr="002448ED">
        <w:rPr>
          <w:rFonts w:cs="Arial"/>
          <w:spacing w:val="0"/>
        </w:rPr>
        <w:t xml:space="preserve"> budou vždy ujednány na základě této Smlouvy dle požadavků a potřeb </w:t>
      </w:r>
      <w:r w:rsidRPr="002448ED">
        <w:rPr>
          <w:rFonts w:cs="Arial"/>
          <w:spacing w:val="0"/>
        </w:rPr>
        <w:t>Objednatele</w:t>
      </w:r>
      <w:r w:rsidR="00721A45" w:rsidRPr="002448ED">
        <w:rPr>
          <w:rFonts w:cs="Arial"/>
          <w:spacing w:val="0"/>
        </w:rPr>
        <w:t xml:space="preserve"> a budou upřesněny v uzavřené dílčí smlouvě.</w:t>
      </w:r>
    </w:p>
    <w:p w14:paraId="48ED52EC" w14:textId="77777777" w:rsidR="00A025D2" w:rsidRDefault="00A726EB" w:rsidP="00A04059">
      <w:pPr>
        <w:numPr>
          <w:ilvl w:val="1"/>
          <w:numId w:val="26"/>
        </w:numPr>
        <w:ind w:left="567" w:hanging="567"/>
        <w:jc w:val="both"/>
        <w:rPr>
          <w:rFonts w:cs="Arial"/>
          <w:spacing w:val="0"/>
        </w:rPr>
      </w:pPr>
      <w:r w:rsidRPr="00E96706">
        <w:rPr>
          <w:rFonts w:cs="Arial"/>
          <w:spacing w:val="0"/>
        </w:rPr>
        <w:t xml:space="preserve">Předmětem plnění každé jednotlivé dílčí zakázky zadávané na základě této </w:t>
      </w:r>
      <w:r w:rsidR="00F30EAE" w:rsidRPr="00E96706">
        <w:rPr>
          <w:rFonts w:cs="Arial"/>
          <w:spacing w:val="0"/>
        </w:rPr>
        <w:t>S</w:t>
      </w:r>
      <w:r w:rsidRPr="00E96706">
        <w:rPr>
          <w:rFonts w:cs="Arial"/>
          <w:spacing w:val="0"/>
        </w:rPr>
        <w:t xml:space="preserve">mlouvy, resp. předmětem každé jednotlivé dílčí smlouvy, je </w:t>
      </w:r>
    </w:p>
    <w:p w14:paraId="6D5FD060" w14:textId="5288EF12" w:rsidR="00D84138" w:rsidRPr="00195AB9" w:rsidRDefault="00313346" w:rsidP="00A04059">
      <w:pPr>
        <w:pStyle w:val="Odstavecseseznamem"/>
        <w:numPr>
          <w:ilvl w:val="0"/>
          <w:numId w:val="27"/>
        </w:numPr>
        <w:jc w:val="both"/>
        <w:rPr>
          <w:rFonts w:cs="Arial"/>
          <w:spacing w:val="0"/>
        </w:rPr>
      </w:pPr>
      <w:r w:rsidRPr="00195AB9">
        <w:rPr>
          <w:rFonts w:cs="Arial"/>
          <w:spacing w:val="0"/>
        </w:rPr>
        <w:t>R</w:t>
      </w:r>
      <w:r w:rsidR="00A726EB" w:rsidRPr="00195AB9">
        <w:rPr>
          <w:rFonts w:cs="Arial"/>
          <w:spacing w:val="0"/>
        </w:rPr>
        <w:t xml:space="preserve">ealizace díla </w:t>
      </w:r>
      <w:r w:rsidR="00E01483" w:rsidRPr="00195AB9">
        <w:rPr>
          <w:rFonts w:cs="Arial"/>
          <w:spacing w:val="0"/>
        </w:rPr>
        <w:t xml:space="preserve">spočívajícího ve </w:t>
      </w:r>
      <w:r w:rsidR="00E01483" w:rsidRPr="00195AB9">
        <w:rPr>
          <w:rFonts w:cs="Arial"/>
        </w:rPr>
        <w:t>v</w:t>
      </w:r>
      <w:r w:rsidR="001777D4" w:rsidRPr="00195AB9">
        <w:rPr>
          <w:rFonts w:cs="Arial"/>
        </w:rPr>
        <w:t xml:space="preserve">ypracování </w:t>
      </w:r>
      <w:r w:rsidR="00E01483" w:rsidRPr="00195AB9">
        <w:rPr>
          <w:rFonts w:cs="Arial"/>
        </w:rPr>
        <w:t>PD</w:t>
      </w:r>
      <w:r w:rsidR="001777D4" w:rsidRPr="00195AB9">
        <w:rPr>
          <w:rFonts w:cs="Arial"/>
        </w:rPr>
        <w:t xml:space="preserve"> </w:t>
      </w:r>
      <w:r w:rsidR="009F2DE9" w:rsidRPr="00195AB9">
        <w:rPr>
          <w:rFonts w:cs="Arial"/>
        </w:rPr>
        <w:t xml:space="preserve">pro výběr zhotovitele </w:t>
      </w:r>
      <w:r w:rsidR="001777D4" w:rsidRPr="00195AB9">
        <w:rPr>
          <w:rFonts w:cs="Arial"/>
        </w:rPr>
        <w:t>na r</w:t>
      </w:r>
      <w:r w:rsidR="002448ED" w:rsidRPr="00195AB9">
        <w:rPr>
          <w:rFonts w:cs="Arial"/>
        </w:rPr>
        <w:t>ozšíření PBZ</w:t>
      </w:r>
      <w:r w:rsidR="001777D4" w:rsidRPr="00195AB9">
        <w:rPr>
          <w:rFonts w:cs="Arial"/>
        </w:rPr>
        <w:t xml:space="preserve"> </w:t>
      </w:r>
      <w:r w:rsidR="00E01483" w:rsidRPr="00195AB9">
        <w:rPr>
          <w:rFonts w:cs="Arial"/>
        </w:rPr>
        <w:t xml:space="preserve">jednotlivých </w:t>
      </w:r>
      <w:r w:rsidR="001777D4" w:rsidRPr="00195AB9">
        <w:rPr>
          <w:rFonts w:cs="Arial"/>
        </w:rPr>
        <w:t>skladů</w:t>
      </w:r>
      <w:r w:rsidR="00A7749B">
        <w:rPr>
          <w:rFonts w:cs="Arial"/>
        </w:rPr>
        <w:t xml:space="preserve">, které zahrnuje </w:t>
      </w:r>
      <w:r w:rsidR="004C7220">
        <w:rPr>
          <w:rFonts w:cs="Arial"/>
        </w:rPr>
        <w:t>zejména níže uvedení dodávky, práce a výkony</w:t>
      </w:r>
      <w:r w:rsidR="002448ED" w:rsidRPr="00195AB9">
        <w:rPr>
          <w:rFonts w:cs="Arial"/>
        </w:rPr>
        <w:t>:</w:t>
      </w:r>
    </w:p>
    <w:p w14:paraId="5FC8B7BA" w14:textId="221F4FFE" w:rsidR="00DF2E64" w:rsidRDefault="003A2AF7" w:rsidP="00A04059">
      <w:pPr>
        <w:pStyle w:val="Odstavecseseznamem"/>
        <w:numPr>
          <w:ilvl w:val="0"/>
          <w:numId w:val="28"/>
        </w:numPr>
        <w:spacing w:before="0"/>
        <w:jc w:val="both"/>
        <w:rPr>
          <w:rFonts w:cs="Arial"/>
        </w:rPr>
      </w:pPr>
      <w:r>
        <w:rPr>
          <w:rFonts w:cs="Arial"/>
        </w:rPr>
        <w:t xml:space="preserve">Provedení PD </w:t>
      </w:r>
      <w:r w:rsidR="00585367">
        <w:rPr>
          <w:rFonts w:cs="Arial"/>
        </w:rPr>
        <w:t xml:space="preserve">PBZ (dle specifikace v objednávce) </w:t>
      </w:r>
      <w:r w:rsidR="00026638">
        <w:rPr>
          <w:rFonts w:cs="Arial"/>
        </w:rPr>
        <w:t>ve skladech Objednatele</w:t>
      </w:r>
      <w:r w:rsidR="001A0517">
        <w:rPr>
          <w:rFonts w:cs="Arial"/>
        </w:rPr>
        <w:t>, v souladu s ustanovením § 4 odst. 3 a § 5</w:t>
      </w:r>
      <w:r w:rsidR="002D32B7">
        <w:rPr>
          <w:rFonts w:cs="Arial"/>
        </w:rPr>
        <w:t xml:space="preserve"> vyhlášky č. 246/2001 S</w:t>
      </w:r>
      <w:r w:rsidR="000E4630">
        <w:rPr>
          <w:rFonts w:cs="Arial"/>
        </w:rPr>
        <w:t>b., o stanovení podmínek požární bezpečnosti a výkonu požárního dozoru</w:t>
      </w:r>
      <w:r w:rsidR="001F2185">
        <w:rPr>
          <w:rFonts w:cs="Arial"/>
        </w:rPr>
        <w:t>, ve znění pozdějších předpisů</w:t>
      </w:r>
      <w:r w:rsidR="00691296">
        <w:rPr>
          <w:rFonts w:cs="Arial"/>
        </w:rPr>
        <w:t xml:space="preserve">, jejichž obecný popis je uveden v příloze </w:t>
      </w:r>
      <w:r w:rsidR="008008E2">
        <w:rPr>
          <w:rFonts w:cs="Arial"/>
        </w:rPr>
        <w:t>č. 1 – Technické podmínky, této Smlouvy</w:t>
      </w:r>
      <w:r w:rsidR="001F2185">
        <w:rPr>
          <w:rFonts w:cs="Arial"/>
        </w:rPr>
        <w:t xml:space="preserve">, </w:t>
      </w:r>
    </w:p>
    <w:p w14:paraId="3E482ACA" w14:textId="144E37B7" w:rsidR="00691296" w:rsidRDefault="00691296" w:rsidP="00A04059">
      <w:pPr>
        <w:pStyle w:val="Odstavecseseznamem"/>
        <w:numPr>
          <w:ilvl w:val="0"/>
          <w:numId w:val="28"/>
        </w:numPr>
        <w:spacing w:before="0"/>
        <w:jc w:val="both"/>
        <w:rPr>
          <w:rFonts w:cs="Arial"/>
        </w:rPr>
      </w:pPr>
      <w:r>
        <w:rPr>
          <w:rFonts w:cs="Arial"/>
        </w:rPr>
        <w:t xml:space="preserve">Vypracování PD </w:t>
      </w:r>
      <w:r w:rsidR="008008E2">
        <w:rPr>
          <w:rFonts w:cs="Arial"/>
        </w:rPr>
        <w:t>zahrnuje zejména</w:t>
      </w:r>
      <w:r w:rsidR="008F1F96">
        <w:rPr>
          <w:rFonts w:cs="Arial"/>
        </w:rPr>
        <w:t>:</w:t>
      </w:r>
    </w:p>
    <w:p w14:paraId="17BC35A2" w14:textId="264C8AD5" w:rsidR="008F1F96" w:rsidRDefault="002F6D83" w:rsidP="00A04059">
      <w:pPr>
        <w:pStyle w:val="Odstavecseseznamem"/>
        <w:numPr>
          <w:ilvl w:val="0"/>
          <w:numId w:val="29"/>
        </w:numPr>
        <w:spacing w:before="0"/>
        <w:jc w:val="both"/>
        <w:rPr>
          <w:rFonts w:cs="Arial"/>
        </w:rPr>
      </w:pPr>
      <w:r>
        <w:rPr>
          <w:rFonts w:cs="Arial"/>
        </w:rPr>
        <w:t>p</w:t>
      </w:r>
      <w:r w:rsidR="008F1F96">
        <w:rPr>
          <w:rFonts w:cs="Arial"/>
        </w:rPr>
        <w:t>odmínky pro provedení stav</w:t>
      </w:r>
      <w:r w:rsidR="007F28E6">
        <w:rPr>
          <w:rFonts w:cs="Arial"/>
        </w:rPr>
        <w:t>by (technické podmínky</w:t>
      </w:r>
    </w:p>
    <w:p w14:paraId="6B0F8033" w14:textId="77777777" w:rsidR="00C577A3" w:rsidRDefault="00C577A3" w:rsidP="00A04059">
      <w:pPr>
        <w:pStyle w:val="Odstavecseseznamem"/>
        <w:numPr>
          <w:ilvl w:val="0"/>
          <w:numId w:val="29"/>
        </w:numPr>
        <w:spacing w:before="0"/>
        <w:jc w:val="both"/>
        <w:rPr>
          <w:rFonts w:cs="Arial"/>
        </w:rPr>
      </w:pPr>
      <w:r>
        <w:rPr>
          <w:rFonts w:cs="Arial"/>
        </w:rPr>
        <w:t>technické specifikace a technické uživatelské standardy stavby, výkaz výměr s bilancí prací a předpokládaným odhadem nákladů,</w:t>
      </w:r>
    </w:p>
    <w:p w14:paraId="4CB608DB" w14:textId="467D20E2" w:rsidR="00C577A3" w:rsidRDefault="00C577A3" w:rsidP="00A04059">
      <w:pPr>
        <w:pStyle w:val="Odstavecseseznamem"/>
        <w:numPr>
          <w:ilvl w:val="0"/>
          <w:numId w:val="29"/>
        </w:numPr>
        <w:spacing w:before="0"/>
        <w:jc w:val="both"/>
        <w:rPr>
          <w:rFonts w:cs="Arial"/>
        </w:rPr>
      </w:pPr>
      <w:r w:rsidRPr="009603BA">
        <w:rPr>
          <w:rFonts w:cs="Arial"/>
        </w:rPr>
        <w:t xml:space="preserve">návrh </w:t>
      </w:r>
      <w:r w:rsidR="00AA1686">
        <w:rPr>
          <w:rFonts w:cs="Arial"/>
        </w:rPr>
        <w:t>PBZ předmětných</w:t>
      </w:r>
      <w:r w:rsidR="00773552">
        <w:rPr>
          <w:rFonts w:cs="Arial"/>
        </w:rPr>
        <w:t xml:space="preserve"> </w:t>
      </w:r>
      <w:r w:rsidRPr="009603BA">
        <w:rPr>
          <w:rFonts w:cs="Arial"/>
        </w:rPr>
        <w:t>objektů včetně všech jednotlivých částí (nádrže, potrubí, v souladu s požadavky objednatele</w:t>
      </w:r>
    </w:p>
    <w:p w14:paraId="7E7E9BC9" w14:textId="6B143DEC" w:rsidR="00C577A3" w:rsidRDefault="00C577A3" w:rsidP="00C577A3">
      <w:pPr>
        <w:pStyle w:val="Zkladntext2"/>
        <w:spacing w:before="120"/>
        <w:ind w:firstLine="0"/>
        <w:rPr>
          <w:rFonts w:cs="Arial"/>
          <w:b w:val="0"/>
          <w:sz w:val="20"/>
        </w:rPr>
      </w:pPr>
      <w:r w:rsidRPr="00E96706">
        <w:rPr>
          <w:rFonts w:cs="Arial"/>
          <w:b w:val="0"/>
          <w:sz w:val="20"/>
        </w:rPr>
        <w:t xml:space="preserve">a to v rozsahu potřebném pro </w:t>
      </w:r>
      <w:r>
        <w:rPr>
          <w:rFonts w:cs="Arial"/>
          <w:b w:val="0"/>
          <w:sz w:val="20"/>
        </w:rPr>
        <w:t xml:space="preserve">vypracování PD </w:t>
      </w:r>
      <w:r w:rsidRPr="00E96706">
        <w:rPr>
          <w:rFonts w:cs="Arial"/>
          <w:b w:val="0"/>
          <w:sz w:val="20"/>
        </w:rPr>
        <w:t>dle pokynů a požadavků Objednatele v souladu s touto Smlouvou a jejími přílohami</w:t>
      </w:r>
      <w:r>
        <w:rPr>
          <w:rFonts w:cs="Arial"/>
          <w:b w:val="0"/>
          <w:sz w:val="20"/>
        </w:rPr>
        <w:t xml:space="preserve"> (</w:t>
      </w:r>
      <w:r w:rsidRPr="00E96706">
        <w:rPr>
          <w:rFonts w:cs="Arial"/>
          <w:b w:val="0"/>
          <w:sz w:val="20"/>
        </w:rPr>
        <w:t>dále a výše souhrnně jen „</w:t>
      </w:r>
      <w:r w:rsidRPr="00E96706">
        <w:rPr>
          <w:rFonts w:cs="Arial"/>
          <w:i/>
          <w:sz w:val="20"/>
        </w:rPr>
        <w:t>Dílo“</w:t>
      </w:r>
      <w:r w:rsidRPr="00E96706">
        <w:rPr>
          <w:rFonts w:cs="Arial"/>
          <w:b w:val="0"/>
          <w:sz w:val="20"/>
        </w:rPr>
        <w:t>)</w:t>
      </w:r>
      <w:r>
        <w:rPr>
          <w:rFonts w:cs="Arial"/>
          <w:b w:val="0"/>
          <w:sz w:val="20"/>
        </w:rPr>
        <w:t xml:space="preserve">; </w:t>
      </w:r>
    </w:p>
    <w:p w14:paraId="5A2B733E" w14:textId="151C6B9C" w:rsidR="00C577A3" w:rsidRDefault="00083831" w:rsidP="00A04059">
      <w:pPr>
        <w:pStyle w:val="Odstavecseseznamem"/>
        <w:numPr>
          <w:ilvl w:val="0"/>
          <w:numId w:val="27"/>
        </w:numPr>
        <w:jc w:val="both"/>
        <w:rPr>
          <w:rFonts w:cs="Arial"/>
        </w:rPr>
      </w:pPr>
      <w:r>
        <w:rPr>
          <w:rFonts w:cs="Arial"/>
        </w:rPr>
        <w:t>z</w:t>
      </w:r>
      <w:r w:rsidR="00C35669">
        <w:rPr>
          <w:rFonts w:cs="Arial"/>
        </w:rPr>
        <w:t>ajištění inženýrských činností (dále též jen „IČ), vyjádření stanovisek orgánů státní správy a veřejné moci a dotčených 3 osob</w:t>
      </w:r>
      <w:r>
        <w:rPr>
          <w:rFonts w:cs="Arial"/>
          <w:bCs/>
          <w:spacing w:val="0"/>
        </w:rPr>
        <w:t xml:space="preserve"> (</w:t>
      </w:r>
      <w:r w:rsidRPr="00D84138">
        <w:rPr>
          <w:rFonts w:cs="Arial"/>
          <w:spacing w:val="0"/>
        </w:rPr>
        <w:t xml:space="preserve">dále také jen „Výkon </w:t>
      </w:r>
      <w:r>
        <w:rPr>
          <w:rFonts w:cs="Arial"/>
          <w:spacing w:val="0"/>
        </w:rPr>
        <w:t>IČ</w:t>
      </w:r>
      <w:r w:rsidRPr="00D84138">
        <w:rPr>
          <w:rFonts w:cs="Arial"/>
          <w:spacing w:val="0"/>
        </w:rPr>
        <w:t>“</w:t>
      </w:r>
      <w:r>
        <w:rPr>
          <w:rFonts w:cs="Arial"/>
          <w:spacing w:val="0"/>
        </w:rPr>
        <w:t>)</w:t>
      </w:r>
      <w:r w:rsidR="00614706">
        <w:rPr>
          <w:rFonts w:cs="Arial"/>
        </w:rPr>
        <w:t xml:space="preserve"> nebo</w:t>
      </w:r>
    </w:p>
    <w:p w14:paraId="629D99BA" w14:textId="77777777" w:rsidR="00C8026E" w:rsidRDefault="00C8026E" w:rsidP="00A04059">
      <w:pPr>
        <w:pStyle w:val="Odstavecseseznamem"/>
        <w:numPr>
          <w:ilvl w:val="0"/>
          <w:numId w:val="27"/>
        </w:numPr>
        <w:jc w:val="both"/>
        <w:rPr>
          <w:rFonts w:cs="Arial"/>
        </w:rPr>
      </w:pPr>
      <w:r>
        <w:rPr>
          <w:rFonts w:cs="Arial"/>
        </w:rPr>
        <w:t>zajištění výkonu AD ve vztahu ke stavbě realizované na základě Díla (dále také jen „</w:t>
      </w:r>
      <w:r w:rsidRPr="00380123">
        <w:rPr>
          <w:rFonts w:cs="Arial"/>
          <w:b/>
        </w:rPr>
        <w:t>Výkon AD</w:t>
      </w:r>
      <w:r>
        <w:rPr>
          <w:rFonts w:cs="Arial"/>
        </w:rPr>
        <w:t>“).</w:t>
      </w:r>
    </w:p>
    <w:p w14:paraId="531F705A" w14:textId="77777777" w:rsidR="00C8026E" w:rsidRPr="00E96706" w:rsidRDefault="00C8026E" w:rsidP="00C8026E">
      <w:pPr>
        <w:pStyle w:val="Zkladntext2"/>
        <w:tabs>
          <w:tab w:val="num" w:pos="426"/>
        </w:tabs>
        <w:ind w:left="426"/>
        <w:rPr>
          <w:rFonts w:cs="Arial"/>
          <w:b w:val="0"/>
          <w:sz w:val="20"/>
        </w:rPr>
      </w:pPr>
      <w:r>
        <w:rPr>
          <w:rFonts w:cs="Arial"/>
          <w:b w:val="0"/>
          <w:sz w:val="20"/>
        </w:rPr>
        <w:tab/>
        <w:t>(Dílo a Výkon AD dále souhrnně také jen jako „</w:t>
      </w:r>
      <w:r w:rsidRPr="00380123">
        <w:rPr>
          <w:rFonts w:cs="Arial"/>
          <w:sz w:val="20"/>
        </w:rPr>
        <w:t>Předmět plnění</w:t>
      </w:r>
      <w:r>
        <w:rPr>
          <w:rFonts w:cs="Arial"/>
          <w:b w:val="0"/>
          <w:sz w:val="20"/>
        </w:rPr>
        <w:t>“)</w:t>
      </w:r>
    </w:p>
    <w:p w14:paraId="11B93D95" w14:textId="45833B07" w:rsidR="00A726EB" w:rsidRDefault="00A726EB" w:rsidP="00A04059">
      <w:pPr>
        <w:numPr>
          <w:ilvl w:val="1"/>
          <w:numId w:val="26"/>
        </w:numPr>
        <w:ind w:left="567" w:hanging="567"/>
        <w:jc w:val="both"/>
        <w:rPr>
          <w:rFonts w:cs="Arial"/>
          <w:spacing w:val="0"/>
        </w:rPr>
      </w:pPr>
      <w:r w:rsidRPr="00E96706">
        <w:rPr>
          <w:rFonts w:cs="Arial"/>
          <w:spacing w:val="0"/>
        </w:rPr>
        <w:t xml:space="preserve">Zhotovitel se zavazuje na základě </w:t>
      </w:r>
      <w:r w:rsidR="007503E7" w:rsidRPr="00E96706">
        <w:rPr>
          <w:rFonts w:cs="Arial"/>
          <w:spacing w:val="0"/>
        </w:rPr>
        <w:t>této Smlouvy a v souladu s uzavřenou dílčí smlouvou</w:t>
      </w:r>
      <w:r w:rsidRPr="00E96706">
        <w:rPr>
          <w:rFonts w:cs="Arial"/>
          <w:spacing w:val="0"/>
        </w:rPr>
        <w:t xml:space="preserve"> provést řádně a včas </w:t>
      </w:r>
      <w:r w:rsidR="00DF2E64">
        <w:rPr>
          <w:rFonts w:cs="Arial"/>
          <w:spacing w:val="0"/>
        </w:rPr>
        <w:t xml:space="preserve">za podmínek uvedených v této Smlouvě, v souladu s </w:t>
      </w:r>
      <w:r w:rsidR="00DF2E64" w:rsidRPr="00D84138">
        <w:rPr>
          <w:rFonts w:cs="Arial"/>
          <w:spacing w:val="0"/>
        </w:rPr>
        <w:t>technickými a právními předpisy, závaznými podklady a pokyny Objednatele</w:t>
      </w:r>
      <w:r w:rsidR="00DF2E64" w:rsidRPr="00E96706">
        <w:rPr>
          <w:rFonts w:cs="Arial"/>
          <w:spacing w:val="0"/>
        </w:rPr>
        <w:t xml:space="preserve"> </w:t>
      </w:r>
      <w:r w:rsidR="00DF2E64">
        <w:rPr>
          <w:rFonts w:cs="Arial"/>
          <w:spacing w:val="0"/>
        </w:rPr>
        <w:t xml:space="preserve">provést </w:t>
      </w:r>
      <w:r w:rsidR="00DF2E64" w:rsidRPr="00E96706">
        <w:rPr>
          <w:rFonts w:cs="Arial"/>
          <w:spacing w:val="0"/>
        </w:rPr>
        <w:t>Dílo</w:t>
      </w:r>
      <w:r w:rsidR="00F46751">
        <w:rPr>
          <w:rFonts w:cs="Arial"/>
          <w:spacing w:val="0"/>
        </w:rPr>
        <w:t xml:space="preserve"> </w:t>
      </w:r>
      <w:r w:rsidR="00DF2E64">
        <w:rPr>
          <w:rFonts w:cs="Arial"/>
          <w:spacing w:val="0"/>
        </w:rPr>
        <w:t xml:space="preserve">a </w:t>
      </w:r>
      <w:r w:rsidR="00DF2E64" w:rsidRPr="00E96706">
        <w:rPr>
          <w:rFonts w:cs="Arial"/>
          <w:spacing w:val="0"/>
        </w:rPr>
        <w:t xml:space="preserve">předat je Objednateli </w:t>
      </w:r>
      <w:r w:rsidR="00386AA6">
        <w:rPr>
          <w:rFonts w:cs="Arial"/>
          <w:spacing w:val="0"/>
        </w:rPr>
        <w:t xml:space="preserve">nebo </w:t>
      </w:r>
      <w:r w:rsidR="00430C6E">
        <w:rPr>
          <w:rFonts w:cs="Arial"/>
          <w:spacing w:val="0"/>
        </w:rPr>
        <w:t xml:space="preserve">provést Výkon </w:t>
      </w:r>
      <w:r w:rsidR="00117E93">
        <w:rPr>
          <w:rFonts w:cs="Arial"/>
          <w:spacing w:val="0"/>
        </w:rPr>
        <w:t>IČ nebo provést Výkon AD</w:t>
      </w:r>
      <w:r w:rsidR="00605621">
        <w:rPr>
          <w:rFonts w:cs="Arial"/>
          <w:spacing w:val="0"/>
        </w:rPr>
        <w:t>.</w:t>
      </w:r>
      <w:r w:rsidR="00DF2E64" w:rsidRPr="00E96706">
        <w:rPr>
          <w:rFonts w:cs="Arial"/>
          <w:spacing w:val="0"/>
        </w:rPr>
        <w:t xml:space="preserve"> Objednatel se zavazuje řádně provedené Dílo převzít a zaplatit při dodržení podmínek a ujednání této Smlouvy za Dílo Zhotoviteli Cenu díla dle této Smlouvy</w:t>
      </w:r>
      <w:r w:rsidR="00430C6E">
        <w:rPr>
          <w:rFonts w:cs="Arial"/>
          <w:spacing w:val="0"/>
        </w:rPr>
        <w:t xml:space="preserve"> a </w:t>
      </w:r>
      <w:r w:rsidR="00430C6E" w:rsidRPr="00E96706">
        <w:rPr>
          <w:rFonts w:cs="Arial"/>
          <w:spacing w:val="0"/>
        </w:rPr>
        <w:t>zaplatit při dodržení podmínek a ujednání této Smlouvy</w:t>
      </w:r>
      <w:r w:rsidR="00430C6E">
        <w:rPr>
          <w:rFonts w:cs="Arial"/>
          <w:spacing w:val="0"/>
        </w:rPr>
        <w:t xml:space="preserve"> za</w:t>
      </w:r>
      <w:r w:rsidR="005D37A9">
        <w:rPr>
          <w:rFonts w:cs="Arial"/>
          <w:spacing w:val="0"/>
        </w:rPr>
        <w:t xml:space="preserve"> Výkon</w:t>
      </w:r>
      <w:r w:rsidR="00430C6E">
        <w:rPr>
          <w:rFonts w:cs="Arial"/>
          <w:spacing w:val="0"/>
        </w:rPr>
        <w:t xml:space="preserve"> </w:t>
      </w:r>
      <w:r w:rsidR="005D37A9">
        <w:rPr>
          <w:rFonts w:cs="Arial"/>
          <w:spacing w:val="0"/>
        </w:rPr>
        <w:t xml:space="preserve">IČ </w:t>
      </w:r>
      <w:r w:rsidR="00CB613A">
        <w:rPr>
          <w:rFonts w:cs="Arial"/>
          <w:spacing w:val="0"/>
        </w:rPr>
        <w:t xml:space="preserve"> a </w:t>
      </w:r>
      <w:r w:rsidR="00430C6E">
        <w:rPr>
          <w:rFonts w:cs="Arial"/>
          <w:spacing w:val="0"/>
        </w:rPr>
        <w:t xml:space="preserve">Výkon AD Zhotoviteli Cenu </w:t>
      </w:r>
      <w:r w:rsidR="00F06565">
        <w:rPr>
          <w:rFonts w:cs="Arial"/>
          <w:spacing w:val="0"/>
        </w:rPr>
        <w:t xml:space="preserve">IČ a </w:t>
      </w:r>
      <w:r w:rsidR="00430C6E">
        <w:rPr>
          <w:rFonts w:cs="Arial"/>
          <w:spacing w:val="0"/>
        </w:rPr>
        <w:t>AD dle této Smlouvy</w:t>
      </w:r>
      <w:r w:rsidR="00DF2E64" w:rsidRPr="00E96706">
        <w:rPr>
          <w:rFonts w:cs="Arial"/>
          <w:spacing w:val="0"/>
        </w:rPr>
        <w:t xml:space="preserve">. </w:t>
      </w:r>
    </w:p>
    <w:p w14:paraId="0A7C2C1D" w14:textId="77777777" w:rsidR="00A726EB" w:rsidRPr="008848D0" w:rsidRDefault="00A726EB" w:rsidP="00A04059">
      <w:pPr>
        <w:pStyle w:val="01-L"/>
        <w:spacing w:before="360"/>
        <w:ind w:left="17"/>
        <w:rPr>
          <w:rFonts w:cs="Arial"/>
          <w:sz w:val="22"/>
          <w:szCs w:val="22"/>
        </w:rPr>
      </w:pPr>
      <w:r w:rsidRPr="008848D0">
        <w:rPr>
          <w:rFonts w:cs="Arial"/>
          <w:sz w:val="22"/>
          <w:szCs w:val="22"/>
        </w:rPr>
        <w:t xml:space="preserve">Práva a povinnosti </w:t>
      </w:r>
      <w:r w:rsidR="00B76CB8" w:rsidRPr="008848D0">
        <w:rPr>
          <w:rFonts w:cs="Arial"/>
          <w:sz w:val="22"/>
          <w:szCs w:val="22"/>
        </w:rPr>
        <w:t>S</w:t>
      </w:r>
      <w:r w:rsidRPr="008848D0">
        <w:rPr>
          <w:rFonts w:cs="Arial"/>
          <w:sz w:val="22"/>
          <w:szCs w:val="22"/>
        </w:rPr>
        <w:t>mluvních stran</w:t>
      </w:r>
    </w:p>
    <w:p w14:paraId="58B503BD" w14:textId="1BDD8167" w:rsidR="005D10F2" w:rsidRPr="00E96706" w:rsidRDefault="005D10F2" w:rsidP="00A04059">
      <w:pPr>
        <w:numPr>
          <w:ilvl w:val="0"/>
          <w:numId w:val="1"/>
        </w:numPr>
        <w:ind w:left="567" w:hanging="567"/>
        <w:jc w:val="both"/>
        <w:rPr>
          <w:rFonts w:cs="Arial"/>
          <w:spacing w:val="0"/>
        </w:rPr>
      </w:pPr>
      <w:r w:rsidRPr="00E96706">
        <w:rPr>
          <w:rFonts w:cs="Arial"/>
          <w:spacing w:val="0"/>
        </w:rPr>
        <w:t>Zhotovitel je povinen dodržovat při provádění Díla</w:t>
      </w:r>
      <w:r w:rsidR="00430C6E">
        <w:rPr>
          <w:rFonts w:cs="Arial"/>
          <w:spacing w:val="0"/>
        </w:rPr>
        <w:t xml:space="preserve"> </w:t>
      </w:r>
      <w:r w:rsidR="00605621">
        <w:rPr>
          <w:rFonts w:cs="Arial"/>
          <w:spacing w:val="0"/>
        </w:rPr>
        <w:t xml:space="preserve">nebo </w:t>
      </w:r>
      <w:r w:rsidR="00430C6E">
        <w:rPr>
          <w:rFonts w:cs="Arial"/>
          <w:spacing w:val="0"/>
        </w:rPr>
        <w:t xml:space="preserve">Výkonu </w:t>
      </w:r>
      <w:r w:rsidR="00442B06">
        <w:rPr>
          <w:rFonts w:cs="Arial"/>
          <w:spacing w:val="0"/>
        </w:rPr>
        <w:t xml:space="preserve">IČ nebo Výkonu </w:t>
      </w:r>
      <w:r w:rsidR="00430C6E">
        <w:rPr>
          <w:rFonts w:cs="Arial"/>
          <w:spacing w:val="0"/>
        </w:rPr>
        <w:t>AD</w:t>
      </w:r>
      <w:r w:rsidRPr="00E96706">
        <w:rPr>
          <w:rFonts w:cs="Arial"/>
          <w:spacing w:val="0"/>
        </w:rPr>
        <w:t xml:space="preserve"> veškeré obecně závazné předpisy českého právního řádu a rovněž vnitřní předpisy Objednatele, se kterými byl seznámen.</w:t>
      </w:r>
    </w:p>
    <w:p w14:paraId="335D5422" w14:textId="5D04F5B6" w:rsidR="005D10F2" w:rsidRPr="00E96706" w:rsidRDefault="005D10F2" w:rsidP="00A04059">
      <w:pPr>
        <w:numPr>
          <w:ilvl w:val="0"/>
          <w:numId w:val="1"/>
        </w:numPr>
        <w:ind w:left="567" w:hanging="567"/>
        <w:jc w:val="both"/>
        <w:rPr>
          <w:rFonts w:cs="Arial"/>
          <w:spacing w:val="0"/>
        </w:rPr>
      </w:pPr>
      <w:r w:rsidRPr="00D84138">
        <w:rPr>
          <w:rFonts w:cs="Arial"/>
          <w:spacing w:val="0"/>
        </w:rPr>
        <w:t xml:space="preserve">Rozsah </w:t>
      </w:r>
      <w:r w:rsidR="00430C6E" w:rsidRPr="00D84138">
        <w:rPr>
          <w:rFonts w:cs="Arial"/>
          <w:spacing w:val="0"/>
        </w:rPr>
        <w:t>P</w:t>
      </w:r>
      <w:r w:rsidRPr="00D84138">
        <w:rPr>
          <w:rFonts w:cs="Arial"/>
          <w:spacing w:val="0"/>
        </w:rPr>
        <w:t>ředmětu plnění – Díla</w:t>
      </w:r>
      <w:r w:rsidR="00430C6E" w:rsidRPr="00D84138">
        <w:rPr>
          <w:rFonts w:cs="Arial"/>
          <w:spacing w:val="0"/>
        </w:rPr>
        <w:t xml:space="preserve"> </w:t>
      </w:r>
      <w:r w:rsidR="00605621" w:rsidRPr="00D84138">
        <w:rPr>
          <w:rFonts w:cs="Arial"/>
          <w:spacing w:val="0"/>
        </w:rPr>
        <w:t xml:space="preserve">nebo </w:t>
      </w:r>
      <w:r w:rsidR="00430C6E" w:rsidRPr="00D84138">
        <w:rPr>
          <w:rFonts w:cs="Arial"/>
          <w:spacing w:val="0"/>
        </w:rPr>
        <w:t xml:space="preserve">Výkonu </w:t>
      </w:r>
      <w:r w:rsidR="00442B06">
        <w:rPr>
          <w:rFonts w:cs="Arial"/>
          <w:spacing w:val="0"/>
        </w:rPr>
        <w:t>IČ nebo Výkonu AD</w:t>
      </w:r>
      <w:r w:rsidR="00430C6E" w:rsidRPr="00D84138">
        <w:rPr>
          <w:rFonts w:cs="Arial"/>
          <w:spacing w:val="0"/>
        </w:rPr>
        <w:t xml:space="preserve"> </w:t>
      </w:r>
      <w:r w:rsidRPr="00D84138">
        <w:rPr>
          <w:rFonts w:cs="Arial"/>
          <w:spacing w:val="0"/>
        </w:rPr>
        <w:t xml:space="preserve">dle požadavků Objednatele, jakož i následné technické podmínky požadované Objednatelem vyplývají z této Smlouvy a jejích součástí včetně dokumentů, na které odkazuje, a s upřesněním z vymezení předmětu každé dílčí zakázky </w:t>
      </w:r>
      <w:r w:rsidR="00430C6E" w:rsidRPr="00D84138">
        <w:rPr>
          <w:rFonts w:cs="Arial"/>
          <w:spacing w:val="0"/>
        </w:rPr>
        <w:t xml:space="preserve">bude uveden </w:t>
      </w:r>
      <w:r w:rsidRPr="00D84138">
        <w:rPr>
          <w:rFonts w:cs="Arial"/>
          <w:spacing w:val="0"/>
        </w:rPr>
        <w:t>v objednávce Objednatele.</w:t>
      </w:r>
    </w:p>
    <w:p w14:paraId="1E717A77" w14:textId="51AB9FF5" w:rsidR="005D10F2" w:rsidRPr="00E96706" w:rsidRDefault="005D10F2" w:rsidP="00A04059">
      <w:pPr>
        <w:numPr>
          <w:ilvl w:val="0"/>
          <w:numId w:val="1"/>
        </w:numPr>
        <w:ind w:left="567" w:hanging="567"/>
        <w:jc w:val="both"/>
        <w:rPr>
          <w:rFonts w:cs="Arial"/>
          <w:spacing w:val="0"/>
        </w:rPr>
      </w:pPr>
      <w:r w:rsidRPr="00D84138">
        <w:rPr>
          <w:rFonts w:cs="Arial"/>
          <w:spacing w:val="0"/>
        </w:rPr>
        <w:t>Zhotovitel je povinen provádět Dílo</w:t>
      </w:r>
      <w:r w:rsidR="004C3071" w:rsidRPr="00D84138">
        <w:rPr>
          <w:rFonts w:cs="Arial"/>
          <w:spacing w:val="0"/>
        </w:rPr>
        <w:t xml:space="preserve"> </w:t>
      </w:r>
      <w:r w:rsidR="004001FA" w:rsidRPr="00D84138">
        <w:rPr>
          <w:rFonts w:cs="Arial"/>
          <w:spacing w:val="0"/>
        </w:rPr>
        <w:t xml:space="preserve">nebo </w:t>
      </w:r>
      <w:r w:rsidR="004C3071" w:rsidRPr="00D84138">
        <w:rPr>
          <w:rFonts w:cs="Arial"/>
          <w:spacing w:val="0"/>
        </w:rPr>
        <w:t xml:space="preserve">Výkon </w:t>
      </w:r>
      <w:r w:rsidR="00442B06">
        <w:rPr>
          <w:rFonts w:cs="Arial"/>
          <w:spacing w:val="0"/>
        </w:rPr>
        <w:t xml:space="preserve">IČ nebo Výkon </w:t>
      </w:r>
      <w:r w:rsidR="004C3071" w:rsidRPr="00D84138">
        <w:rPr>
          <w:rFonts w:cs="Arial"/>
          <w:spacing w:val="0"/>
        </w:rPr>
        <w:t>AD</w:t>
      </w:r>
      <w:r w:rsidRPr="00D84138">
        <w:rPr>
          <w:rFonts w:cs="Arial"/>
          <w:spacing w:val="0"/>
        </w:rPr>
        <w:t xml:space="preserve">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14:paraId="0273E01B" w14:textId="5D411970" w:rsidR="005D10F2" w:rsidRPr="00E96706" w:rsidRDefault="00A726EB" w:rsidP="00A04059">
      <w:pPr>
        <w:numPr>
          <w:ilvl w:val="0"/>
          <w:numId w:val="1"/>
        </w:numPr>
        <w:ind w:left="567" w:hanging="567"/>
        <w:jc w:val="both"/>
        <w:rPr>
          <w:rFonts w:cs="Arial"/>
          <w:spacing w:val="0"/>
        </w:rPr>
      </w:pPr>
      <w:r w:rsidRPr="00D84138">
        <w:rPr>
          <w:rFonts w:cs="Arial"/>
          <w:spacing w:val="0"/>
        </w:rPr>
        <w:t xml:space="preserve">Zhotovitel odpovídá za to, že </w:t>
      </w:r>
      <w:r w:rsidR="005D10F2" w:rsidRPr="00D84138">
        <w:rPr>
          <w:rFonts w:cs="Arial"/>
          <w:spacing w:val="0"/>
        </w:rPr>
        <w:t>D</w:t>
      </w:r>
      <w:r w:rsidRPr="00D84138">
        <w:rPr>
          <w:rFonts w:cs="Arial"/>
          <w:spacing w:val="0"/>
        </w:rPr>
        <w:t>ílo</w:t>
      </w:r>
      <w:r w:rsidR="00ED4785" w:rsidRPr="00D84138">
        <w:rPr>
          <w:rFonts w:cs="Arial"/>
          <w:spacing w:val="0"/>
        </w:rPr>
        <w:t xml:space="preserve"> </w:t>
      </w:r>
      <w:r w:rsidR="004001FA" w:rsidRPr="00D84138">
        <w:rPr>
          <w:rFonts w:cs="Arial"/>
          <w:spacing w:val="0"/>
        </w:rPr>
        <w:t xml:space="preserve">nebo </w:t>
      </w:r>
      <w:r w:rsidR="00ED4785" w:rsidRPr="00D84138">
        <w:rPr>
          <w:rFonts w:cs="Arial"/>
          <w:spacing w:val="0"/>
        </w:rPr>
        <w:t xml:space="preserve">Výkon </w:t>
      </w:r>
      <w:r w:rsidR="00442B06">
        <w:rPr>
          <w:rFonts w:cs="Arial"/>
          <w:spacing w:val="0"/>
        </w:rPr>
        <w:t>IČ nebo Výkon AD</w:t>
      </w:r>
      <w:r w:rsidRPr="00D84138">
        <w:rPr>
          <w:rFonts w:cs="Arial"/>
          <w:spacing w:val="0"/>
        </w:rPr>
        <w:t xml:space="preserve"> plně vyhoví podmínkám, stanoveným platnými právními předpisy a podmínkám dohodnutým </w:t>
      </w:r>
      <w:r w:rsidR="005D10F2" w:rsidRPr="00D84138">
        <w:rPr>
          <w:rFonts w:cs="Arial"/>
          <w:spacing w:val="0"/>
        </w:rPr>
        <w:t>a vyplývajícím z této</w:t>
      </w:r>
      <w:r w:rsidRPr="00D84138">
        <w:rPr>
          <w:rFonts w:cs="Arial"/>
          <w:spacing w:val="0"/>
        </w:rPr>
        <w:t xml:space="preserve"> </w:t>
      </w:r>
      <w:r w:rsidR="005D10F2" w:rsidRPr="00D84138">
        <w:rPr>
          <w:rFonts w:cs="Arial"/>
          <w:spacing w:val="0"/>
        </w:rPr>
        <w:t>S</w:t>
      </w:r>
      <w:r w:rsidRPr="00D84138">
        <w:rPr>
          <w:rFonts w:cs="Arial"/>
          <w:spacing w:val="0"/>
        </w:rPr>
        <w:t>mlouv</w:t>
      </w:r>
      <w:r w:rsidR="005D10F2" w:rsidRPr="00D84138">
        <w:rPr>
          <w:rFonts w:cs="Arial"/>
          <w:spacing w:val="0"/>
        </w:rPr>
        <w:t>y</w:t>
      </w:r>
      <w:r w:rsidRPr="00D84138">
        <w:rPr>
          <w:rFonts w:cs="Arial"/>
          <w:spacing w:val="0"/>
        </w:rPr>
        <w:t xml:space="preserve">. </w:t>
      </w:r>
      <w:r w:rsidRPr="00E96706">
        <w:rPr>
          <w:rFonts w:cs="Arial"/>
          <w:spacing w:val="0"/>
        </w:rPr>
        <w:t xml:space="preserve">Zhotovitel je povinen provést </w:t>
      </w:r>
      <w:r w:rsidR="005D10F2" w:rsidRPr="00E96706">
        <w:rPr>
          <w:rFonts w:cs="Arial"/>
          <w:spacing w:val="0"/>
        </w:rPr>
        <w:t>D</w:t>
      </w:r>
      <w:r w:rsidRPr="00E96706">
        <w:rPr>
          <w:rFonts w:cs="Arial"/>
          <w:spacing w:val="0"/>
        </w:rPr>
        <w:t xml:space="preserve">ílo ve vysoké kvalitě odpovídající charakteru a významu </w:t>
      </w:r>
      <w:r w:rsidR="005D10F2" w:rsidRPr="00E96706">
        <w:rPr>
          <w:rFonts w:cs="Arial"/>
          <w:spacing w:val="0"/>
        </w:rPr>
        <w:t>D</w:t>
      </w:r>
      <w:r w:rsidRPr="00E96706">
        <w:rPr>
          <w:rFonts w:cs="Arial"/>
          <w:spacing w:val="0"/>
        </w:rPr>
        <w:t>íla</w:t>
      </w:r>
      <w:r w:rsidR="008459DF">
        <w:rPr>
          <w:rFonts w:cs="Arial"/>
          <w:spacing w:val="0"/>
        </w:rPr>
        <w:t xml:space="preserve"> </w:t>
      </w:r>
      <w:r w:rsidR="004001FA">
        <w:rPr>
          <w:rFonts w:cs="Arial"/>
          <w:spacing w:val="0"/>
        </w:rPr>
        <w:t xml:space="preserve">nebo </w:t>
      </w:r>
      <w:r w:rsidR="00D01632">
        <w:rPr>
          <w:rFonts w:cs="Arial"/>
          <w:spacing w:val="0"/>
        </w:rPr>
        <w:t>IČ nebo AD</w:t>
      </w:r>
      <w:r w:rsidRPr="00E96706">
        <w:rPr>
          <w:rFonts w:cs="Arial"/>
          <w:spacing w:val="0"/>
        </w:rPr>
        <w:t xml:space="preserve">. </w:t>
      </w:r>
      <w:r w:rsidRPr="00D84138">
        <w:rPr>
          <w:rFonts w:cs="Arial"/>
          <w:spacing w:val="0"/>
        </w:rPr>
        <w:t>Dílo</w:t>
      </w:r>
      <w:r w:rsidR="008459DF" w:rsidRPr="00D84138">
        <w:rPr>
          <w:rFonts w:cs="Arial"/>
          <w:spacing w:val="0"/>
        </w:rPr>
        <w:t xml:space="preserve"> a stejně</w:t>
      </w:r>
      <w:r w:rsidR="00380123" w:rsidRPr="00D84138">
        <w:rPr>
          <w:rFonts w:cs="Arial"/>
          <w:spacing w:val="0"/>
        </w:rPr>
        <w:t xml:space="preserve"> </w:t>
      </w:r>
      <w:r w:rsidR="008459DF" w:rsidRPr="00D84138">
        <w:rPr>
          <w:rFonts w:cs="Arial"/>
          <w:spacing w:val="0"/>
        </w:rPr>
        <w:t>ta</w:t>
      </w:r>
      <w:r w:rsidR="00380123" w:rsidRPr="00D84138">
        <w:rPr>
          <w:rFonts w:cs="Arial"/>
          <w:spacing w:val="0"/>
        </w:rPr>
        <w:t>k</w:t>
      </w:r>
      <w:r w:rsidR="008459DF" w:rsidRPr="00D84138">
        <w:rPr>
          <w:rFonts w:cs="Arial"/>
          <w:spacing w:val="0"/>
        </w:rPr>
        <w:t xml:space="preserve"> i Výkon </w:t>
      </w:r>
      <w:r w:rsidR="00D01632">
        <w:rPr>
          <w:rFonts w:cs="Arial"/>
          <w:spacing w:val="0"/>
        </w:rPr>
        <w:t xml:space="preserve">IČ nebo Výkon </w:t>
      </w:r>
      <w:r w:rsidR="008459DF" w:rsidRPr="00D84138">
        <w:rPr>
          <w:rFonts w:cs="Arial"/>
          <w:spacing w:val="0"/>
        </w:rPr>
        <w:t>AD</w:t>
      </w:r>
      <w:r w:rsidRPr="00D84138">
        <w:rPr>
          <w:rFonts w:cs="Arial"/>
          <w:spacing w:val="0"/>
        </w:rPr>
        <w:t xml:space="preserve"> bude splňovat kvalitativní požadavky definované platnými normami ČSN nebo EN v případě, že příslušné české normy neexistují. Doporučené údaje normy ČSN nebo EN se pro předmět </w:t>
      </w:r>
      <w:r w:rsidR="005D10F2" w:rsidRPr="00D84138">
        <w:rPr>
          <w:rFonts w:cs="Arial"/>
          <w:spacing w:val="0"/>
        </w:rPr>
        <w:t>D</w:t>
      </w:r>
      <w:r w:rsidRPr="00D84138">
        <w:rPr>
          <w:rFonts w:cs="Arial"/>
          <w:spacing w:val="0"/>
        </w:rPr>
        <w:t>íla</w:t>
      </w:r>
      <w:r w:rsidR="008459DF" w:rsidRPr="00D84138">
        <w:rPr>
          <w:rFonts w:cs="Arial"/>
          <w:spacing w:val="0"/>
        </w:rPr>
        <w:t xml:space="preserve"> </w:t>
      </w:r>
      <w:r w:rsidR="004001FA" w:rsidRPr="00D84138">
        <w:rPr>
          <w:rFonts w:cs="Arial"/>
          <w:spacing w:val="0"/>
        </w:rPr>
        <w:t xml:space="preserve">nebo </w:t>
      </w:r>
      <w:r w:rsidR="008459DF" w:rsidRPr="00D84138">
        <w:rPr>
          <w:rFonts w:cs="Arial"/>
          <w:spacing w:val="0"/>
        </w:rPr>
        <w:t xml:space="preserve">Výkon </w:t>
      </w:r>
      <w:r w:rsidR="00701B14">
        <w:rPr>
          <w:rFonts w:cs="Arial"/>
          <w:spacing w:val="0"/>
        </w:rPr>
        <w:t xml:space="preserve">IČ nebo Výkon </w:t>
      </w:r>
      <w:r w:rsidR="008459DF" w:rsidRPr="00D84138">
        <w:rPr>
          <w:rFonts w:cs="Arial"/>
          <w:spacing w:val="0"/>
        </w:rPr>
        <w:t>AD</w:t>
      </w:r>
      <w:r w:rsidRPr="00D84138">
        <w:rPr>
          <w:rFonts w:cs="Arial"/>
          <w:spacing w:val="0"/>
        </w:rPr>
        <w:t xml:space="preserve"> dle této </w:t>
      </w:r>
      <w:r w:rsidR="005D10F2" w:rsidRPr="00D84138">
        <w:rPr>
          <w:rFonts w:cs="Arial"/>
          <w:spacing w:val="0"/>
        </w:rPr>
        <w:t>S</w:t>
      </w:r>
      <w:r w:rsidRPr="00D84138">
        <w:rPr>
          <w:rFonts w:cs="Arial"/>
          <w:spacing w:val="0"/>
        </w:rPr>
        <w:t xml:space="preserve">mlouvy považují za normy závazné. Při rozdílu v ustanoveních normy platí ustanovení normy výhodnější pro </w:t>
      </w:r>
      <w:r w:rsidR="008459DF" w:rsidRPr="00D84138">
        <w:rPr>
          <w:rFonts w:cs="Arial"/>
          <w:spacing w:val="0"/>
        </w:rPr>
        <w:t>O</w:t>
      </w:r>
      <w:r w:rsidRPr="00D84138">
        <w:rPr>
          <w:rFonts w:cs="Arial"/>
          <w:spacing w:val="0"/>
        </w:rPr>
        <w:t>bjednatele.</w:t>
      </w:r>
    </w:p>
    <w:p w14:paraId="32691A1E" w14:textId="7B517D11" w:rsidR="0082571F" w:rsidRPr="0082571F" w:rsidRDefault="0082571F" w:rsidP="00A04059">
      <w:pPr>
        <w:numPr>
          <w:ilvl w:val="0"/>
          <w:numId w:val="1"/>
        </w:numPr>
        <w:ind w:left="567" w:hanging="567"/>
        <w:jc w:val="both"/>
        <w:rPr>
          <w:rFonts w:cs="Arial"/>
          <w:spacing w:val="0"/>
        </w:rPr>
      </w:pPr>
      <w:r w:rsidRPr="00D84138">
        <w:rPr>
          <w:rFonts w:cs="Arial"/>
          <w:spacing w:val="0"/>
        </w:rPr>
        <w:lastRenderedPageBreak/>
        <w:t xml:space="preserve">Zhotovitel včas </w:t>
      </w:r>
      <w:proofErr w:type="gramStart"/>
      <w:r w:rsidRPr="00D84138">
        <w:rPr>
          <w:rFonts w:cs="Arial"/>
          <w:spacing w:val="0"/>
        </w:rPr>
        <w:t>předloží</w:t>
      </w:r>
      <w:proofErr w:type="gramEnd"/>
      <w:r w:rsidRPr="00D84138">
        <w:rPr>
          <w:rFonts w:cs="Arial"/>
          <w:spacing w:val="0"/>
        </w:rPr>
        <w:t xml:space="preserve"> </w:t>
      </w:r>
      <w:r w:rsidR="00ED4785" w:rsidRPr="00D84138">
        <w:rPr>
          <w:rFonts w:cs="Arial"/>
          <w:spacing w:val="0"/>
        </w:rPr>
        <w:t>PD</w:t>
      </w:r>
      <w:r w:rsidRPr="00D84138">
        <w:rPr>
          <w:rFonts w:cs="Arial"/>
          <w:spacing w:val="0"/>
        </w:rPr>
        <w:t xml:space="preserve"> i vešker</w:t>
      </w:r>
      <w:r w:rsidR="00701B14">
        <w:rPr>
          <w:rFonts w:cs="Arial"/>
          <w:spacing w:val="0"/>
        </w:rPr>
        <w:t>á</w:t>
      </w:r>
      <w:r w:rsidRPr="00D84138">
        <w:rPr>
          <w:rFonts w:cs="Arial"/>
          <w:spacing w:val="0"/>
        </w:rPr>
        <w:t xml:space="preserve"> </w:t>
      </w:r>
      <w:r w:rsidR="00081898" w:rsidRPr="00D84138">
        <w:rPr>
          <w:rFonts w:cs="Arial"/>
          <w:spacing w:val="0"/>
        </w:rPr>
        <w:t>závazn</w:t>
      </w:r>
      <w:r w:rsidR="00701B14">
        <w:rPr>
          <w:rFonts w:cs="Arial"/>
          <w:spacing w:val="0"/>
        </w:rPr>
        <w:t>á</w:t>
      </w:r>
      <w:r w:rsidR="00081898" w:rsidRPr="00D84138">
        <w:rPr>
          <w:rFonts w:cs="Arial"/>
          <w:spacing w:val="0"/>
        </w:rPr>
        <w:t xml:space="preserve"> stanoviska a vyjádření dotčených orgánů a stanovisek třetích osob, </w:t>
      </w:r>
      <w:r w:rsidRPr="00D84138">
        <w:rPr>
          <w:rFonts w:cs="Arial"/>
          <w:spacing w:val="0"/>
        </w:rPr>
        <w:t xml:space="preserve">jejichž </w:t>
      </w:r>
      <w:r w:rsidR="00081898" w:rsidRPr="00D84138">
        <w:rPr>
          <w:rFonts w:cs="Arial"/>
          <w:spacing w:val="0"/>
        </w:rPr>
        <w:t xml:space="preserve">vyjádření </w:t>
      </w:r>
      <w:r w:rsidRPr="00D84138">
        <w:rPr>
          <w:rFonts w:cs="Arial"/>
          <w:spacing w:val="0"/>
        </w:rPr>
        <w:t>Zhotovitel v rámci provádění Díla na základě Smlouvy pro Objednatele obstarává, tj. kompletní PD zpracovanou na základě a dle této Smlouvy a dílčí smlouvy, ke schválení Objednateli, který se k nim ve lhůtě pěti pracovních dnů vyjádří, případně je odsouhlasí. Případné připomínky a požadavky Objednatele je Zhotovitel zavázán zapracovat do PD</w:t>
      </w:r>
      <w:r w:rsidR="00081898" w:rsidRPr="00D84138">
        <w:rPr>
          <w:rFonts w:cs="Arial"/>
          <w:spacing w:val="0"/>
        </w:rPr>
        <w:t>.</w:t>
      </w:r>
    </w:p>
    <w:p w14:paraId="051BAE1F" w14:textId="0F6DC11E" w:rsidR="005D10F2" w:rsidRPr="00E96706" w:rsidRDefault="005D10F2" w:rsidP="00A04059">
      <w:pPr>
        <w:numPr>
          <w:ilvl w:val="0"/>
          <w:numId w:val="1"/>
        </w:numPr>
        <w:ind w:left="567" w:hanging="567"/>
        <w:jc w:val="both"/>
        <w:rPr>
          <w:rFonts w:cs="Arial"/>
          <w:spacing w:val="0"/>
        </w:rPr>
      </w:pPr>
      <w:r w:rsidRPr="00D84138">
        <w:rPr>
          <w:rFonts w:cs="Arial"/>
          <w:spacing w:val="0"/>
        </w:rPr>
        <w:t xml:space="preserve">Zhotovitel prohlašuje, že je dostatečně vybaven k plnění této Smlouvy a dílčích smluv. Zhotovitel prohlašuje, že se zavazuje zajistit dostatečnou personální i technickou kapacitu pro provádění Díla </w:t>
      </w:r>
      <w:r w:rsidR="004001FA" w:rsidRPr="00D84138">
        <w:rPr>
          <w:rFonts w:cs="Arial"/>
          <w:spacing w:val="0"/>
        </w:rPr>
        <w:t xml:space="preserve">nebo </w:t>
      </w:r>
      <w:r w:rsidR="001F348C" w:rsidRPr="00D84138">
        <w:rPr>
          <w:rFonts w:cs="Arial"/>
          <w:spacing w:val="0"/>
        </w:rPr>
        <w:t xml:space="preserve">Výkonu </w:t>
      </w:r>
      <w:r w:rsidR="003C067D">
        <w:rPr>
          <w:rFonts w:cs="Arial"/>
          <w:spacing w:val="0"/>
        </w:rPr>
        <w:t xml:space="preserve">IČ nebo Výkonu </w:t>
      </w:r>
      <w:r w:rsidR="004001FA" w:rsidRPr="00D84138">
        <w:rPr>
          <w:rFonts w:cs="Arial"/>
          <w:spacing w:val="0"/>
        </w:rPr>
        <w:t xml:space="preserve">AD </w:t>
      </w:r>
      <w:r w:rsidRPr="00D84138">
        <w:rPr>
          <w:rFonts w:cs="Arial"/>
          <w:spacing w:val="0"/>
        </w:rPr>
        <w:t>dle a na základě této Smlouvy a v souladu s dílčí smlouvou</w:t>
      </w:r>
      <w:r w:rsidR="0082571F" w:rsidRPr="00D84138">
        <w:rPr>
          <w:rFonts w:cs="Arial"/>
          <w:spacing w:val="0"/>
        </w:rPr>
        <w:t>.</w:t>
      </w:r>
    </w:p>
    <w:p w14:paraId="11F38EBE" w14:textId="4A3FB7A0" w:rsidR="00A726EB" w:rsidRPr="00D84138" w:rsidRDefault="00A726EB" w:rsidP="00A04059">
      <w:pPr>
        <w:numPr>
          <w:ilvl w:val="0"/>
          <w:numId w:val="1"/>
        </w:numPr>
        <w:ind w:left="567" w:hanging="567"/>
        <w:jc w:val="both"/>
        <w:rPr>
          <w:rFonts w:cs="Arial"/>
          <w:spacing w:val="0"/>
        </w:rPr>
      </w:pPr>
      <w:r w:rsidRPr="00D84138">
        <w:rPr>
          <w:rFonts w:cs="Arial"/>
          <w:spacing w:val="0"/>
        </w:rPr>
        <w:t xml:space="preserve">Zhotovitel je povinen při provádění </w:t>
      </w:r>
      <w:r w:rsidR="005D10F2" w:rsidRPr="00D84138">
        <w:rPr>
          <w:rFonts w:cs="Arial"/>
          <w:spacing w:val="0"/>
        </w:rPr>
        <w:t>D</w:t>
      </w:r>
      <w:r w:rsidRPr="00D84138">
        <w:rPr>
          <w:rFonts w:cs="Arial"/>
          <w:spacing w:val="0"/>
        </w:rPr>
        <w:t>íla</w:t>
      </w:r>
      <w:r w:rsidR="00624C7D" w:rsidRPr="00D84138">
        <w:rPr>
          <w:rFonts w:cs="Arial"/>
          <w:spacing w:val="0"/>
        </w:rPr>
        <w:t xml:space="preserve"> </w:t>
      </w:r>
      <w:r w:rsidR="004001FA" w:rsidRPr="00D84138">
        <w:rPr>
          <w:rFonts w:cs="Arial"/>
          <w:spacing w:val="0"/>
        </w:rPr>
        <w:t xml:space="preserve">nebo </w:t>
      </w:r>
      <w:r w:rsidR="00624C7D" w:rsidRPr="00D84138">
        <w:rPr>
          <w:rFonts w:cs="Arial"/>
          <w:spacing w:val="0"/>
        </w:rPr>
        <w:t xml:space="preserve">Výkonu </w:t>
      </w:r>
      <w:r w:rsidR="003C067D">
        <w:rPr>
          <w:rFonts w:cs="Arial"/>
          <w:spacing w:val="0"/>
        </w:rPr>
        <w:t xml:space="preserve">IČ nebo Výkonu </w:t>
      </w:r>
      <w:r w:rsidR="00624C7D" w:rsidRPr="00D84138">
        <w:rPr>
          <w:rFonts w:cs="Arial"/>
          <w:spacing w:val="0"/>
        </w:rPr>
        <w:t>AD</w:t>
      </w:r>
      <w:r w:rsidRPr="00D84138">
        <w:rPr>
          <w:rFonts w:cs="Arial"/>
          <w:spacing w:val="0"/>
        </w:rPr>
        <w:t xml:space="preserve"> a jeho částí dodržovat:</w:t>
      </w:r>
    </w:p>
    <w:p w14:paraId="47B7BA55"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obecně závazné právní předpisy, </w:t>
      </w:r>
    </w:p>
    <w:p w14:paraId="6E742844"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platné české technické normy anebo EN normy,</w:t>
      </w:r>
    </w:p>
    <w:p w14:paraId="7939AD4A"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požární předpisy,</w:t>
      </w:r>
    </w:p>
    <w:p w14:paraId="34B9E200"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veškeré bezpečnostní předpisy, zejména: </w:t>
      </w:r>
    </w:p>
    <w:p w14:paraId="5A1FE60D" w14:textId="77777777" w:rsidR="00A726EB" w:rsidRPr="00E96706" w:rsidRDefault="00A726EB" w:rsidP="00A04059">
      <w:pPr>
        <w:pStyle w:val="Zkladntext2"/>
        <w:numPr>
          <w:ilvl w:val="0"/>
          <w:numId w:val="3"/>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14:paraId="14C96894" w14:textId="77777777" w:rsidR="00A726EB" w:rsidRPr="00E96706" w:rsidRDefault="00A726EB" w:rsidP="00A04059">
      <w:pPr>
        <w:pStyle w:val="Zkladntext2"/>
        <w:numPr>
          <w:ilvl w:val="0"/>
          <w:numId w:val="3"/>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14:paraId="0DBD9FCE" w14:textId="77777777" w:rsidR="00A726EB" w:rsidRPr="00E96706" w:rsidRDefault="00A726EB" w:rsidP="00A04059">
      <w:pPr>
        <w:pStyle w:val="Zkladntext2"/>
        <w:numPr>
          <w:ilvl w:val="0"/>
          <w:numId w:val="3"/>
        </w:numPr>
        <w:tabs>
          <w:tab w:val="left" w:pos="1560"/>
        </w:tabs>
        <w:ind w:left="1560"/>
        <w:rPr>
          <w:rFonts w:cs="Arial"/>
          <w:b w:val="0"/>
          <w:sz w:val="20"/>
        </w:rPr>
      </w:pPr>
      <w:r w:rsidRPr="00E96706">
        <w:rPr>
          <w:rFonts w:cs="Arial"/>
          <w:b w:val="0"/>
          <w:sz w:val="20"/>
        </w:rPr>
        <w:t>zákon č. 262/2006 Sb., zákoník práce, ve znění pozdějších předpisů,</w:t>
      </w:r>
    </w:p>
    <w:p w14:paraId="3EA8517E" w14:textId="77777777" w:rsidR="0064751A" w:rsidRPr="00E96706" w:rsidRDefault="0064751A" w:rsidP="00A04059">
      <w:pPr>
        <w:pStyle w:val="Zkladntext2"/>
        <w:numPr>
          <w:ilvl w:val="0"/>
          <w:numId w:val="3"/>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(o požární prevenci), ve znění pozdějších předpisů,</w:t>
      </w:r>
    </w:p>
    <w:p w14:paraId="5A4B1654"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 xml:space="preserve"> (Zhotovitel je povinen </w:t>
      </w:r>
      <w:r w:rsidRPr="00E96706">
        <w:rPr>
          <w:rFonts w:cs="Arial"/>
          <w:b w:val="0"/>
          <w:sz w:val="20"/>
        </w:rPr>
        <w:t xml:space="preserve">vést evidenci a v případě potřeby na vyžádání </w:t>
      </w:r>
      <w:r w:rsidR="005D10F2" w:rsidRPr="00E96706">
        <w:rPr>
          <w:rFonts w:cs="Arial"/>
          <w:b w:val="0"/>
          <w:sz w:val="20"/>
        </w:rPr>
        <w:t xml:space="preserve">Objednatele </w:t>
      </w:r>
      <w:r w:rsidRPr="00E96706">
        <w:rPr>
          <w:rFonts w:cs="Arial"/>
          <w:b w:val="0"/>
          <w:sz w:val="20"/>
        </w:rPr>
        <w:t>doložit, že plní 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w:t>
      </w:r>
      <w:r w:rsidRPr="00E96706">
        <w:rPr>
          <w:rFonts w:cs="Arial"/>
          <w:b w:val="0"/>
          <w:sz w:val="20"/>
        </w:rPr>
        <w:t>,</w:t>
      </w:r>
    </w:p>
    <w:p w14:paraId="0DA48044"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vnitřní předpisy </w:t>
      </w:r>
      <w:r w:rsidR="005D10F2" w:rsidRPr="00E96706">
        <w:rPr>
          <w:rFonts w:cs="Arial"/>
          <w:b w:val="0"/>
          <w:sz w:val="20"/>
        </w:rPr>
        <w:t>O</w:t>
      </w:r>
      <w:r w:rsidRPr="00E96706">
        <w:rPr>
          <w:rFonts w:cs="Arial"/>
          <w:b w:val="0"/>
          <w:sz w:val="20"/>
        </w:rPr>
        <w:t>bjednatele, s nimiž byl seznámen,</w:t>
      </w:r>
    </w:p>
    <w:p w14:paraId="7AD96BD1"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14:paraId="020A3D32"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stanoviska a rozhodnutí orgánů státní správy (veřejnoprávních orgánů),</w:t>
      </w:r>
    </w:p>
    <w:p w14:paraId="5DDA5BD6"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podklady předané </w:t>
      </w:r>
      <w:r w:rsidR="005D10F2" w:rsidRPr="00E96706">
        <w:rPr>
          <w:rFonts w:cs="Arial"/>
          <w:b w:val="0"/>
          <w:sz w:val="20"/>
        </w:rPr>
        <w:t>O</w:t>
      </w:r>
      <w:r w:rsidRPr="00E96706">
        <w:rPr>
          <w:rFonts w:cs="Arial"/>
          <w:b w:val="0"/>
          <w:sz w:val="20"/>
        </w:rPr>
        <w:t>bjednatelem.</w:t>
      </w:r>
    </w:p>
    <w:p w14:paraId="1D021530" w14:textId="61DF1D0E" w:rsidR="00EA27DC" w:rsidRPr="00E96706" w:rsidRDefault="00EA27DC" w:rsidP="00A04059">
      <w:pPr>
        <w:numPr>
          <w:ilvl w:val="0"/>
          <w:numId w:val="1"/>
        </w:numPr>
        <w:ind w:left="567" w:hanging="567"/>
        <w:jc w:val="both"/>
        <w:rPr>
          <w:rFonts w:cs="Arial"/>
          <w:spacing w:val="0"/>
        </w:rPr>
      </w:pPr>
      <w:r w:rsidRPr="0082571F">
        <w:rPr>
          <w:rFonts w:cs="Arial"/>
          <w:spacing w:val="0"/>
        </w:rPr>
        <w:t>Zhotovitel je povinen provádět Dílo</w:t>
      </w:r>
      <w:r w:rsidR="00624C7D">
        <w:rPr>
          <w:rFonts w:cs="Arial"/>
          <w:spacing w:val="0"/>
        </w:rPr>
        <w:t xml:space="preserve"> </w:t>
      </w:r>
      <w:r w:rsidR="004001FA">
        <w:rPr>
          <w:rFonts w:cs="Arial"/>
          <w:spacing w:val="0"/>
        </w:rPr>
        <w:t xml:space="preserve">nebo </w:t>
      </w:r>
      <w:r w:rsidR="00624C7D">
        <w:rPr>
          <w:rFonts w:cs="Arial"/>
          <w:spacing w:val="0"/>
        </w:rPr>
        <w:t xml:space="preserve">Výkon </w:t>
      </w:r>
      <w:r w:rsidR="003C067D">
        <w:rPr>
          <w:rFonts w:cs="Arial"/>
          <w:spacing w:val="0"/>
        </w:rPr>
        <w:t xml:space="preserve">IČ nebo Výkon </w:t>
      </w:r>
      <w:r w:rsidR="00624C7D">
        <w:rPr>
          <w:rFonts w:cs="Arial"/>
          <w:spacing w:val="0"/>
        </w:rPr>
        <w:t>AD</w:t>
      </w:r>
      <w:r w:rsidRPr="0082571F">
        <w:rPr>
          <w:rFonts w:cs="Arial"/>
          <w:spacing w:val="0"/>
        </w:rPr>
        <w:t xml:space="preserve"> v čase a rozsahu tak, jak vyplývá z této Smlouvy a z dílčí smlouvy. </w:t>
      </w:r>
    </w:p>
    <w:p w14:paraId="73F380E4" w14:textId="77777777" w:rsidR="00FF6BE8" w:rsidRDefault="00EA27DC" w:rsidP="00A04059">
      <w:pPr>
        <w:numPr>
          <w:ilvl w:val="0"/>
          <w:numId w:val="1"/>
        </w:numPr>
        <w:ind w:left="567" w:hanging="567"/>
        <w:jc w:val="both"/>
        <w:rPr>
          <w:rFonts w:cs="Arial"/>
          <w:spacing w:val="0"/>
        </w:rPr>
      </w:pPr>
      <w:r w:rsidRPr="0082571F">
        <w:rPr>
          <w:rFonts w:cs="Arial"/>
          <w:spacing w:val="0"/>
        </w:rPr>
        <w:t>Zhotovitel je povinen chránit zájmy Objednatele</w:t>
      </w:r>
      <w:r w:rsidR="00380393">
        <w:rPr>
          <w:rFonts w:cs="Arial"/>
          <w:spacing w:val="0"/>
        </w:rPr>
        <w:t xml:space="preserve"> a postupovat s odbornou péčí</w:t>
      </w:r>
      <w:r w:rsidRPr="0082571F">
        <w:rPr>
          <w:rFonts w:cs="Arial"/>
          <w:spacing w:val="0"/>
        </w:rPr>
        <w:t>.</w:t>
      </w:r>
      <w:r w:rsidR="001F348C">
        <w:rPr>
          <w:rFonts w:cs="Arial"/>
          <w:spacing w:val="0"/>
        </w:rPr>
        <w:t xml:space="preserve"> </w:t>
      </w:r>
    </w:p>
    <w:p w14:paraId="5FA49C58" w14:textId="77777777" w:rsidR="00FF6BE8" w:rsidRPr="00380123" w:rsidRDefault="00FF6BE8" w:rsidP="00A04059">
      <w:pPr>
        <w:numPr>
          <w:ilvl w:val="0"/>
          <w:numId w:val="1"/>
        </w:numPr>
        <w:ind w:left="567" w:hanging="567"/>
        <w:jc w:val="both"/>
        <w:rPr>
          <w:rFonts w:cs="Arial"/>
          <w:spacing w:val="0"/>
        </w:rPr>
      </w:pPr>
      <w:r w:rsidRPr="00380123">
        <w:rPr>
          <w:rFonts w:cs="Arial"/>
          <w:spacing w:val="0"/>
        </w:rPr>
        <w:t>Objednatel dále stanovuje jako projev zásady odpovědného zadávání (zásady environmentálně odpovědného zadávání a zásady sociálně odpovědného zadávání) následující podmínky plnění předmětu dílčích zakázek:</w:t>
      </w:r>
    </w:p>
    <w:p w14:paraId="490EBD00" w14:textId="7E957327" w:rsidR="00FF6BE8" w:rsidRPr="00C33082" w:rsidRDefault="00FF6BE8" w:rsidP="00A04059">
      <w:pPr>
        <w:pStyle w:val="Zkladntext"/>
        <w:numPr>
          <w:ilvl w:val="1"/>
          <w:numId w:val="1"/>
        </w:numPr>
        <w:rPr>
          <w:rFonts w:cs="Arial"/>
          <w:spacing w:val="0"/>
          <w:sz w:val="20"/>
        </w:rPr>
      </w:pPr>
      <w:del w:id="0" w:author="Ševecová Ivana" w:date="2023-03-28T11:09:00Z">
        <w:r w:rsidRPr="00C33082" w:rsidDel="002D2F12">
          <w:rPr>
            <w:rFonts w:cs="Arial"/>
            <w:spacing w:val="0"/>
            <w:sz w:val="20"/>
          </w:rPr>
          <w:delText>Zhotovitel se zavazuje provádět Dílo tak, aby při zhotovení výsledné stavby nebo jejím provozu byla zvolena taková inovativní řešení, která omezí dopad zhotovení stavby a/nebo jejího provozování na životní prostředí při zachování účely stavby a ekonomiky jejího zhotovení a provozování, Řešení podle předchozí věty podléhají odsouhlasení Objednatele a Zhotovitel je předloží ke schválení včetně zevrubné ekonomické analýzy jejich dopadu (nákladovosti)</w:delText>
        </w:r>
      </w:del>
      <w:r w:rsidRPr="00C33082">
        <w:rPr>
          <w:rFonts w:cs="Arial"/>
          <w:spacing w:val="0"/>
          <w:sz w:val="20"/>
        </w:rPr>
        <w:t xml:space="preserve">.    </w:t>
      </w:r>
    </w:p>
    <w:p w14:paraId="1756DD50" w14:textId="63BE7574" w:rsidR="00D73CB4" w:rsidRPr="00C33082" w:rsidRDefault="008D39A4" w:rsidP="00A04059">
      <w:pPr>
        <w:pStyle w:val="Zkladntext"/>
        <w:numPr>
          <w:ilvl w:val="1"/>
          <w:numId w:val="1"/>
        </w:numPr>
        <w:rPr>
          <w:rFonts w:cs="Arial"/>
          <w:sz w:val="20"/>
        </w:rPr>
      </w:pPr>
      <w:r>
        <w:rPr>
          <w:rFonts w:cs="Arial"/>
          <w:sz w:val="20"/>
        </w:rPr>
        <w:t>Objednatel</w:t>
      </w:r>
      <w:r w:rsidR="00D73CB4" w:rsidRPr="00C33082">
        <w:rPr>
          <w:rFonts w:cs="Arial"/>
          <w:sz w:val="20"/>
        </w:rPr>
        <w:t xml:space="preserve"> bude po vybraném </w:t>
      </w:r>
      <w:r>
        <w:rPr>
          <w:rFonts w:cs="Arial"/>
          <w:sz w:val="20"/>
        </w:rPr>
        <w:t>Zhotoviteli</w:t>
      </w:r>
      <w:r w:rsidR="00D73CB4" w:rsidRPr="00C33082">
        <w:rPr>
          <w:rFonts w:cs="Arial"/>
          <w:sz w:val="20"/>
        </w:rPr>
        <w:t xml:space="preserve">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337EFC74" w14:textId="2FC5BC85" w:rsidR="00D73CB4" w:rsidRPr="00C33082" w:rsidRDefault="008D39A4" w:rsidP="00A04059">
      <w:pPr>
        <w:pStyle w:val="Zkladntext"/>
        <w:numPr>
          <w:ilvl w:val="1"/>
          <w:numId w:val="1"/>
        </w:numPr>
        <w:rPr>
          <w:sz w:val="20"/>
        </w:rPr>
      </w:pPr>
      <w:r>
        <w:rPr>
          <w:rFonts w:cs="Arial"/>
          <w:sz w:val="20"/>
        </w:rPr>
        <w:t>Zhotovitel</w:t>
      </w:r>
      <w:r w:rsidR="00D73CB4" w:rsidRPr="00C33082">
        <w:rPr>
          <w:rFonts w:cs="Arial"/>
          <w:sz w:val="20"/>
        </w:rPr>
        <w:t xml:space="preserve"> bude pro plnění předmětu dílčí zakázky využívat pouze osoby v pracovním poměru s dodavatelem</w:t>
      </w:r>
    </w:p>
    <w:p w14:paraId="0BBB941D" w14:textId="77777777" w:rsidR="00EA27DC" w:rsidRPr="00E96706" w:rsidRDefault="00EA27DC" w:rsidP="00A04059">
      <w:pPr>
        <w:pStyle w:val="Zkladntext"/>
        <w:numPr>
          <w:ilvl w:val="0"/>
          <w:numId w:val="1"/>
        </w:numPr>
        <w:ind w:left="567" w:hanging="567"/>
        <w:rPr>
          <w:rFonts w:cs="Arial"/>
          <w:spacing w:val="0"/>
          <w:sz w:val="20"/>
        </w:rPr>
      </w:pPr>
      <w:r w:rsidRPr="0082571F">
        <w:rPr>
          <w:rFonts w:cs="Arial"/>
          <w:spacing w:val="0"/>
          <w:sz w:val="20"/>
        </w:rPr>
        <w:t>Zhotovitel se zavazuje při plnění předmětu této Smlouvy a dílčích smluv brát zřetel na potřeby Objednatele a jednotlivé činnosti se Zhotovitel zavazuje provádět v úzké součinnosti s Objednatelem.</w:t>
      </w:r>
    </w:p>
    <w:p w14:paraId="362DC91E" w14:textId="77777777" w:rsidR="00A726EB" w:rsidRPr="00B1388D" w:rsidRDefault="00A726EB" w:rsidP="00A04059">
      <w:pPr>
        <w:numPr>
          <w:ilvl w:val="0"/>
          <w:numId w:val="1"/>
        </w:numPr>
        <w:ind w:left="567" w:hanging="567"/>
        <w:jc w:val="both"/>
      </w:pPr>
      <w:r w:rsidRPr="00B1388D">
        <w:t xml:space="preserve">Zhotovitel je povinen řídit se veškerými pokyny </w:t>
      </w:r>
      <w:r w:rsidR="00EA27DC" w:rsidRPr="00B1388D">
        <w:t>O</w:t>
      </w:r>
      <w:r w:rsidRPr="00B1388D">
        <w:t xml:space="preserve">bjednatele. Je však povinen písemně v dostatečném časovém předstihu upozornit písemně </w:t>
      </w:r>
      <w:r w:rsidR="00380393">
        <w:t>O</w:t>
      </w:r>
      <w:r w:rsidRPr="00B1388D">
        <w:t>bjednatele na případnou nevhodnost jeho pokynů.</w:t>
      </w:r>
    </w:p>
    <w:p w14:paraId="158960AA" w14:textId="3B353C55" w:rsidR="0082571F" w:rsidRPr="00B1388D" w:rsidRDefault="0082571F" w:rsidP="00A04059">
      <w:pPr>
        <w:numPr>
          <w:ilvl w:val="0"/>
          <w:numId w:val="1"/>
        </w:numPr>
        <w:ind w:left="567" w:hanging="567"/>
        <w:jc w:val="both"/>
      </w:pPr>
      <w:r w:rsidRPr="006E4425">
        <w:lastRenderedPageBreak/>
        <w:t>Zhotovitel se zavazuje zachovávat mlčenlivos</w:t>
      </w:r>
      <w:r>
        <w:t xml:space="preserve">t v souladu s ustanovením této </w:t>
      </w:r>
      <w:r w:rsidR="00E17E88">
        <w:t>S</w:t>
      </w:r>
      <w:r w:rsidRPr="006E4425">
        <w:t xml:space="preserve">mlouvy a žádné informace, data či jiné výsledky </w:t>
      </w:r>
      <w:r>
        <w:t>díla prováděných Zhotovitelem na základě a dle této S</w:t>
      </w:r>
      <w:r w:rsidRPr="006E4425">
        <w:t xml:space="preserve">mlouvy </w:t>
      </w:r>
      <w:r>
        <w:t xml:space="preserve">(označené za Důvěrné informace) </w:t>
      </w:r>
      <w:r w:rsidRPr="006E4425">
        <w:t>neposkytne třetím osobám</w:t>
      </w:r>
      <w:r>
        <w:t>.</w:t>
      </w:r>
    </w:p>
    <w:p w14:paraId="524E084A" w14:textId="77777777" w:rsidR="0082571F" w:rsidRPr="00B1388D" w:rsidRDefault="0082571F" w:rsidP="00A04059">
      <w:pPr>
        <w:numPr>
          <w:ilvl w:val="0"/>
          <w:numId w:val="1"/>
        </w:numPr>
        <w:ind w:left="567" w:hanging="567"/>
        <w:jc w:val="both"/>
      </w:pPr>
      <w:r w:rsidRPr="0083298B">
        <w:t xml:space="preserve">Objednatel se zavazuje informovat </w:t>
      </w:r>
      <w:r w:rsidR="00B1388D">
        <w:t>Z</w:t>
      </w:r>
      <w:r>
        <w:t>hotovitele</w:t>
      </w:r>
      <w:r w:rsidRPr="0083298B">
        <w:t xml:space="preserve"> o všech důležitých skutečnostech a změnách, které by mohly mít vliv na realizaci Díla Zhotovitelem</w:t>
      </w:r>
      <w:r w:rsidR="00B1388D">
        <w:t>.</w:t>
      </w:r>
    </w:p>
    <w:p w14:paraId="16A0D102" w14:textId="77777777" w:rsidR="00B1388D" w:rsidRPr="00B1388D" w:rsidRDefault="00B1388D" w:rsidP="00A04059">
      <w:pPr>
        <w:numPr>
          <w:ilvl w:val="0"/>
          <w:numId w:val="1"/>
        </w:numPr>
        <w:ind w:left="567" w:hanging="567"/>
        <w:jc w:val="both"/>
      </w:pPr>
      <w:r w:rsidRPr="0083298B">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t>.</w:t>
      </w:r>
    </w:p>
    <w:p w14:paraId="327EF033" w14:textId="77777777" w:rsidR="00B1388D" w:rsidRPr="00B1388D" w:rsidRDefault="00B1388D" w:rsidP="00A04059">
      <w:pPr>
        <w:numPr>
          <w:ilvl w:val="0"/>
          <w:numId w:val="1"/>
        </w:numPr>
        <w:ind w:left="567" w:hanging="567"/>
        <w:jc w:val="both"/>
      </w:pPr>
      <w:r w:rsidRPr="00B1388D">
        <w:t>V případě, že by Zhotovitel potřeboval pro komunikaci v českém jazyce tlumočníka, zajistí si jej na své náklady</w:t>
      </w:r>
      <w:r w:rsidR="004001FA">
        <w:t>.</w:t>
      </w:r>
    </w:p>
    <w:p w14:paraId="4AD1B064" w14:textId="5E0B2DA6" w:rsidR="00B1388D" w:rsidRPr="00B1388D" w:rsidRDefault="00B1388D" w:rsidP="00A04059">
      <w:pPr>
        <w:numPr>
          <w:ilvl w:val="0"/>
          <w:numId w:val="1"/>
        </w:numPr>
        <w:ind w:left="567" w:hanging="567"/>
        <w:jc w:val="both"/>
        <w:rPr>
          <w:rFonts w:eastAsia="MS Mincho" w:cs="Arial"/>
          <w:spacing w:val="0"/>
        </w:rPr>
      </w:pPr>
      <w:r w:rsidRPr="0083298B">
        <w:t xml:space="preserve">Zhotovitel prohlašuje, že </w:t>
      </w:r>
      <w:r>
        <w:t>D</w:t>
      </w:r>
      <w:r w:rsidRPr="0083298B">
        <w:t>ílo je prosté práv</w:t>
      </w:r>
      <w:r w:rsidRPr="00B1388D">
        <w:t xml:space="preserve"> </w:t>
      </w:r>
      <w:r w:rsidRPr="0083298B">
        <w:t xml:space="preserve">třetích osob (i práv autorských) a že </w:t>
      </w:r>
      <w:r w:rsidR="00380393">
        <w:t>O</w:t>
      </w:r>
      <w:r w:rsidRPr="0083298B">
        <w:t xml:space="preserve">bjednatel je plně oprávněn </w:t>
      </w:r>
      <w:r w:rsidR="00C77D2A" w:rsidRPr="0083298B">
        <w:t>jím,</w:t>
      </w:r>
      <w:r w:rsidRPr="0083298B">
        <w:t xml:space="preserve"> jakkoliv disponovat a provádět jeho změny</w:t>
      </w:r>
      <w:r w:rsidR="00380393">
        <w:t xml:space="preserve"> či je spojovat s jiným autorským dílem</w:t>
      </w:r>
      <w:r w:rsidRPr="0083298B">
        <w:t xml:space="preserve">. V souladu s § 61 zákona č. 121/2000 Sb., autorský zákon, ve znění pozdějších předpisů, se má za to, že </w:t>
      </w:r>
      <w:r>
        <w:t>Z</w:t>
      </w:r>
      <w:r w:rsidRPr="0083298B">
        <w:t xml:space="preserve">hotovitel poskytl </w:t>
      </w:r>
      <w:r>
        <w:t>O</w:t>
      </w:r>
      <w:r w:rsidRPr="0083298B">
        <w:t xml:space="preserve">bjednateli licenci k užití </w:t>
      </w:r>
      <w:r w:rsidR="00380393">
        <w:t>D</w:t>
      </w:r>
      <w:r w:rsidRPr="0083298B">
        <w:t>íla, a to jako licenci výhradní</w:t>
      </w:r>
      <w:r w:rsidR="00380393">
        <w:t>, teritoriálně a časově neomezená</w:t>
      </w:r>
      <w:r w:rsidRPr="0083298B">
        <w:t xml:space="preserve">. Licence je poskytnuta ke všem způsobům užití </w:t>
      </w:r>
      <w:r>
        <w:t>D</w:t>
      </w:r>
      <w:r w:rsidRPr="0083298B">
        <w:t>íla,</w:t>
      </w:r>
      <w:r>
        <w:t xml:space="preserve"> jakožto díla autorského,</w:t>
      </w:r>
      <w:r w:rsidRPr="0083298B">
        <w:t xml:space="preserve"> </w:t>
      </w:r>
      <w:r>
        <w:t>D</w:t>
      </w:r>
      <w:r w:rsidRPr="0083298B">
        <w:t>ílo je možné užít jak na území České republiky, tak i mimo něj. Licence je poskytnuta na dobu neurčitou a odměna za poskytnutí licence je zahrnuta v </w:t>
      </w:r>
      <w:r w:rsidR="00841481">
        <w:t>C</w:t>
      </w:r>
      <w:r w:rsidRPr="0083298B">
        <w:t xml:space="preserve">eně </w:t>
      </w:r>
      <w:r>
        <w:t>d</w:t>
      </w:r>
      <w:r w:rsidRPr="0083298B">
        <w:t xml:space="preserve">íla. Objednatel bude oprávněn používat </w:t>
      </w:r>
      <w:r>
        <w:t>D</w:t>
      </w:r>
      <w:r w:rsidRPr="0083298B">
        <w:t xml:space="preserve">ílo </w:t>
      </w:r>
      <w:r w:rsidR="00841481">
        <w:t xml:space="preserve">zejména, nikoliv však výlučně, </w:t>
      </w:r>
      <w:r w:rsidRPr="0083298B">
        <w:t xml:space="preserve">pro účely a za podmínek stanovených </w:t>
      </w:r>
      <w:r>
        <w:t>O</w:t>
      </w:r>
      <w:r w:rsidRPr="0083298B">
        <w:t xml:space="preserve">bjednatelem, tj. jako podklad pro výběr dodavatele stavby, jakož i k provedení a vyprojektování případných následných změn </w:t>
      </w:r>
      <w:r>
        <w:t>D</w:t>
      </w:r>
      <w:r w:rsidRPr="0083298B">
        <w:t>íla</w:t>
      </w:r>
      <w:r>
        <w:t xml:space="preserve"> i </w:t>
      </w:r>
      <w:r w:rsidRPr="0083298B">
        <w:t xml:space="preserve">bez souhlasu </w:t>
      </w:r>
      <w:r>
        <w:t>Z</w:t>
      </w:r>
      <w:r w:rsidRPr="0083298B">
        <w:t>hotovitele a projektů na ně navazujících, pro provedení stavby, jejích následných oprav, údržby, změn či zrušení</w:t>
      </w:r>
      <w:r>
        <w:t>.</w:t>
      </w:r>
    </w:p>
    <w:p w14:paraId="6968BA54" w14:textId="77777777" w:rsidR="00B1388D" w:rsidRPr="00B1388D" w:rsidRDefault="00B1388D" w:rsidP="00A04059">
      <w:pPr>
        <w:numPr>
          <w:ilvl w:val="0"/>
          <w:numId w:val="1"/>
        </w:numPr>
        <w:ind w:left="567" w:hanging="567"/>
        <w:jc w:val="both"/>
        <w:rPr>
          <w:rFonts w:eastAsia="MS Mincho" w:cs="Arial"/>
          <w:spacing w:val="0"/>
        </w:rPr>
      </w:pPr>
      <w:r w:rsidRPr="00783AA7">
        <w:t xml:space="preserve">Zhotovitel prohlašuje, že má odbornost odpovídající plnění Zhotovitele dle </w:t>
      </w:r>
      <w:r w:rsidR="00392DD4">
        <w:t>S</w:t>
      </w:r>
      <w:r w:rsidRPr="00783AA7">
        <w:t xml:space="preserve">mlouvy a dílčí smlouvy. Pokud Zhotovitel </w:t>
      </w:r>
      <w:proofErr w:type="gramStart"/>
      <w:r w:rsidRPr="00783AA7">
        <w:t>obdrží</w:t>
      </w:r>
      <w:proofErr w:type="gramEnd"/>
      <w:r w:rsidRPr="00783AA7">
        <w:t xml:space="preserve"> dílčí podklady k provádění </w:t>
      </w:r>
      <w:r>
        <w:t>D</w:t>
      </w:r>
      <w:r w:rsidRPr="00783AA7">
        <w:t xml:space="preserve">íla až v průběhu realizace </w:t>
      </w:r>
      <w:r>
        <w:t>D</w:t>
      </w:r>
      <w:r w:rsidRPr="00783AA7">
        <w:t>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14:paraId="71C105B9" w14:textId="67F8E236" w:rsidR="00B1388D" w:rsidRDefault="00B1388D" w:rsidP="00A04059">
      <w:pPr>
        <w:numPr>
          <w:ilvl w:val="0"/>
          <w:numId w:val="1"/>
        </w:numPr>
        <w:ind w:left="567" w:hanging="567"/>
        <w:jc w:val="both"/>
        <w:rPr>
          <w:rFonts w:eastAsia="MS Mincho" w:cs="Arial"/>
          <w:spacing w:val="0"/>
        </w:rPr>
      </w:pPr>
      <w:r>
        <w:t xml:space="preserve">Objednatel se zavazuje, že </w:t>
      </w:r>
      <w:r w:rsidRPr="00F7390B">
        <w:rPr>
          <w:snapToGrid w:val="0"/>
        </w:rPr>
        <w:t xml:space="preserve">informace získané výhradně při plnění této </w:t>
      </w:r>
      <w:r w:rsidR="00E17E88">
        <w:rPr>
          <w:snapToGrid w:val="0"/>
        </w:rPr>
        <w:t>S</w:t>
      </w:r>
      <w:r w:rsidRPr="00F7390B">
        <w:rPr>
          <w:snapToGrid w:val="0"/>
        </w:rPr>
        <w:t xml:space="preserve">mlouvy a dílčích smluv (zejména informace o osobách na straně Zhotovitele) nepoužije pro jiné účely než pro plnění této </w:t>
      </w:r>
      <w:r w:rsidR="00E17E88">
        <w:rPr>
          <w:snapToGrid w:val="0"/>
        </w:rPr>
        <w:t>S</w:t>
      </w:r>
      <w:r w:rsidRPr="00F7390B">
        <w:rPr>
          <w:snapToGrid w:val="0"/>
        </w:rPr>
        <w:t>mlouvy, za účelem kontroly povinností Zhotovitele či případně pře realizaci stavby prováděné či upravované na základě Díla</w:t>
      </w:r>
      <w:r w:rsidR="00BF6ABF">
        <w:rPr>
          <w:snapToGrid w:val="0"/>
        </w:rPr>
        <w:t xml:space="preserve"> (dále také jen „</w:t>
      </w:r>
      <w:r w:rsidR="00BF6ABF" w:rsidRPr="00DE6D0E">
        <w:rPr>
          <w:b/>
          <w:snapToGrid w:val="0"/>
        </w:rPr>
        <w:t>stavba</w:t>
      </w:r>
      <w:r w:rsidR="00BF6ABF">
        <w:rPr>
          <w:snapToGrid w:val="0"/>
        </w:rPr>
        <w:t>“)</w:t>
      </w:r>
      <w:r>
        <w:rPr>
          <w:snapToGrid w:val="0"/>
        </w:rPr>
        <w:t>.</w:t>
      </w:r>
    </w:p>
    <w:p w14:paraId="150588EA" w14:textId="77777777" w:rsidR="006E4425" w:rsidRPr="00B1388D" w:rsidRDefault="00A726EB" w:rsidP="00A04059">
      <w:pPr>
        <w:pStyle w:val="Zkladntext2"/>
        <w:numPr>
          <w:ilvl w:val="0"/>
          <w:numId w:val="1"/>
        </w:numPr>
        <w:spacing w:before="120"/>
        <w:ind w:left="567" w:hanging="567"/>
        <w:rPr>
          <w:rFonts w:cs="Arial"/>
          <w:b w:val="0"/>
          <w:sz w:val="20"/>
        </w:rPr>
      </w:pPr>
      <w:r w:rsidRPr="00B1388D">
        <w:rPr>
          <w:rFonts w:cs="Arial"/>
          <w:b w:val="0"/>
          <w:sz w:val="20"/>
        </w:rPr>
        <w:t xml:space="preserve">Zhotovitel je povinen </w:t>
      </w:r>
      <w:r w:rsidR="00392DD4">
        <w:rPr>
          <w:rFonts w:cs="Arial"/>
          <w:b w:val="0"/>
          <w:sz w:val="20"/>
        </w:rPr>
        <w:t xml:space="preserve">v rámci Výkonu AD </w:t>
      </w:r>
      <w:r w:rsidRPr="00B1388D">
        <w:rPr>
          <w:rFonts w:cs="Arial"/>
          <w:b w:val="0"/>
          <w:sz w:val="20"/>
        </w:rPr>
        <w:t xml:space="preserve">zúčastnit se jednání na kontrolních poradách </w:t>
      </w:r>
      <w:r w:rsidR="00081898">
        <w:rPr>
          <w:rFonts w:cs="Arial"/>
          <w:b w:val="0"/>
          <w:sz w:val="20"/>
        </w:rPr>
        <w:t xml:space="preserve">(při realizaci </w:t>
      </w:r>
      <w:r w:rsidR="00386AA6">
        <w:rPr>
          <w:rFonts w:cs="Arial"/>
          <w:b w:val="0"/>
          <w:sz w:val="20"/>
        </w:rPr>
        <w:t>Díla</w:t>
      </w:r>
      <w:r w:rsidR="00081898">
        <w:rPr>
          <w:rFonts w:cs="Arial"/>
          <w:b w:val="0"/>
          <w:sz w:val="20"/>
        </w:rPr>
        <w:t xml:space="preserve">) </w:t>
      </w:r>
      <w:r w:rsidRPr="00B1388D">
        <w:rPr>
          <w:rFonts w:cs="Arial"/>
          <w:b w:val="0"/>
          <w:sz w:val="20"/>
        </w:rPr>
        <w:t>a má se zato, že jím vyslaná osoba je oprávněna přijímat rozhodnutí a závazky předpokládané programem kontrolní porady.</w:t>
      </w:r>
    </w:p>
    <w:p w14:paraId="1062327B" w14:textId="77777777" w:rsidR="00ED21FA" w:rsidRPr="00E96706" w:rsidRDefault="00ED21FA" w:rsidP="00A04059">
      <w:pPr>
        <w:pStyle w:val="Zkladntext2"/>
        <w:numPr>
          <w:ilvl w:val="0"/>
          <w:numId w:val="1"/>
        </w:numPr>
        <w:spacing w:before="120"/>
        <w:ind w:left="567" w:hanging="567"/>
        <w:rPr>
          <w:rFonts w:cs="Arial"/>
          <w:b w:val="0"/>
          <w:sz w:val="20"/>
        </w:rPr>
      </w:pPr>
      <w:r w:rsidRPr="00E96706">
        <w:rPr>
          <w:rFonts w:cs="Arial"/>
          <w:b w:val="0"/>
          <w:sz w:val="20"/>
        </w:rPr>
        <w:t>Objednatel má právo sám nebo prostřednictvím jím pověřených osob provádět kontrolu plnění smluvních povinností Zhotovitele kdykoli v průběhu provádění Díla Zhotovitelem.</w:t>
      </w:r>
    </w:p>
    <w:p w14:paraId="22375860" w14:textId="77777777" w:rsidR="006E4425" w:rsidRPr="00E96706" w:rsidRDefault="006E4425" w:rsidP="00A04059">
      <w:pPr>
        <w:pStyle w:val="Zkladntext2"/>
        <w:numPr>
          <w:ilvl w:val="0"/>
          <w:numId w:val="1"/>
        </w:numPr>
        <w:spacing w:before="120"/>
        <w:ind w:left="567" w:hanging="567"/>
        <w:rPr>
          <w:rFonts w:cs="Arial"/>
          <w:b w:val="0"/>
          <w:sz w:val="20"/>
        </w:rPr>
      </w:pPr>
      <w:r w:rsidRPr="00E96706">
        <w:rPr>
          <w:rFonts w:cs="Arial"/>
          <w:b w:val="0"/>
          <w:sz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14:paraId="40461D7D" w14:textId="77777777" w:rsidR="006E4425" w:rsidRPr="00E96706" w:rsidRDefault="006E4425" w:rsidP="00A04059">
      <w:pPr>
        <w:pStyle w:val="Zkladntext2"/>
        <w:numPr>
          <w:ilvl w:val="1"/>
          <w:numId w:val="1"/>
        </w:numPr>
        <w:rPr>
          <w:rFonts w:cs="Arial"/>
          <w:sz w:val="20"/>
        </w:rPr>
      </w:pPr>
      <w:r w:rsidRPr="00E96706">
        <w:rPr>
          <w:rFonts w:cs="Arial"/>
          <w:b w:val="0"/>
          <w:sz w:val="20"/>
        </w:rPr>
        <w:t>Zhotovitel je povinen zajistit seznámení osob na straně Zhotovitele s vnitřními předpisy Objednatele.</w:t>
      </w:r>
    </w:p>
    <w:p w14:paraId="5CE60A3E" w14:textId="77777777" w:rsidR="006E4425" w:rsidRPr="00E96706" w:rsidRDefault="006E4425" w:rsidP="00A04059">
      <w:pPr>
        <w:pStyle w:val="Zkladntext2"/>
        <w:numPr>
          <w:ilvl w:val="1"/>
          <w:numId w:val="1"/>
        </w:numPr>
        <w:rPr>
          <w:rFonts w:cs="Arial"/>
          <w:sz w:val="20"/>
        </w:rPr>
      </w:pPr>
      <w:r w:rsidRPr="00E96706">
        <w:rPr>
          <w:rFonts w:cs="Arial"/>
          <w:b w:val="0"/>
          <w:sz w:val="20"/>
        </w:rPr>
        <w:t xml:space="preserve">Seznam osob Zhotovitele předaný Zhotovitelem Objednateli se uplatní též pro vstup těchto osob do areálu skladů </w:t>
      </w:r>
      <w:r w:rsidR="00EE3F49" w:rsidRPr="00E96706">
        <w:rPr>
          <w:rFonts w:cs="Arial"/>
          <w:b w:val="0"/>
          <w:sz w:val="20"/>
        </w:rPr>
        <w:t xml:space="preserve">pohonných hmot </w:t>
      </w:r>
      <w:r w:rsidRPr="00E96706">
        <w:rPr>
          <w:rFonts w:cs="Arial"/>
          <w:b w:val="0"/>
          <w:sz w:val="20"/>
        </w:rPr>
        <w:t xml:space="preserve">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 </w:t>
      </w:r>
    </w:p>
    <w:p w14:paraId="0023D175" w14:textId="77777777" w:rsidR="006E4425" w:rsidRPr="00E96706" w:rsidRDefault="006E4425" w:rsidP="00A04059">
      <w:pPr>
        <w:pStyle w:val="Zkladntext2"/>
        <w:numPr>
          <w:ilvl w:val="0"/>
          <w:numId w:val="1"/>
        </w:numPr>
        <w:spacing w:before="120"/>
        <w:ind w:left="567" w:hanging="567"/>
        <w:rPr>
          <w:rFonts w:cs="Arial"/>
          <w:sz w:val="20"/>
        </w:rPr>
      </w:pPr>
      <w:r w:rsidRPr="00E96706">
        <w:rPr>
          <w:rFonts w:cs="Arial"/>
          <w:b w:val="0"/>
          <w:sz w:val="20"/>
        </w:rPr>
        <w:t xml:space="preserve">Objednatel se zavazuje informovat </w:t>
      </w:r>
      <w:r w:rsidR="00386AA6">
        <w:rPr>
          <w:rFonts w:cs="Arial"/>
          <w:b w:val="0"/>
          <w:sz w:val="20"/>
        </w:rPr>
        <w:t>Zhotovitele</w:t>
      </w:r>
      <w:r w:rsidR="00386AA6" w:rsidRPr="00E96706">
        <w:rPr>
          <w:rFonts w:cs="Arial"/>
          <w:b w:val="0"/>
          <w:sz w:val="20"/>
        </w:rPr>
        <w:t xml:space="preserve"> </w:t>
      </w:r>
      <w:r w:rsidRPr="00E96706">
        <w:rPr>
          <w:rFonts w:cs="Arial"/>
          <w:b w:val="0"/>
          <w:sz w:val="20"/>
        </w:rPr>
        <w:t>o všech důležitých skutečnostech a změnách, které by mohly mít vliv na realizaci Díla Zhotovitelem.</w:t>
      </w:r>
    </w:p>
    <w:p w14:paraId="79271C50" w14:textId="14B903E5" w:rsidR="00ED21FA" w:rsidRPr="00E96706" w:rsidRDefault="006E4425" w:rsidP="00A04059">
      <w:pPr>
        <w:pStyle w:val="Zkladntext2"/>
        <w:numPr>
          <w:ilvl w:val="0"/>
          <w:numId w:val="1"/>
        </w:numPr>
        <w:spacing w:before="120"/>
        <w:ind w:left="567" w:hanging="567"/>
        <w:rPr>
          <w:rFonts w:cs="Arial"/>
          <w:sz w:val="20"/>
        </w:rPr>
      </w:pPr>
      <w:r w:rsidRPr="00E96706">
        <w:rPr>
          <w:rFonts w:cs="Arial"/>
          <w:b w:val="0"/>
          <w:sz w:val="20"/>
        </w:rPr>
        <w:t>V případě, že dojde ke změně v osobách oprávněných jednat a pověřených Objednatelem k jednání za Objednatele v rámci dílčích smluv</w:t>
      </w:r>
      <w:r w:rsidR="00ED21FA" w:rsidRPr="00E96706">
        <w:rPr>
          <w:rFonts w:cs="Arial"/>
          <w:b w:val="0"/>
          <w:sz w:val="20"/>
        </w:rPr>
        <w:t xml:space="preserve"> anebo ke změně v dotčených osobách na straně Zhotovitele, je dotčená S</w:t>
      </w:r>
      <w:r w:rsidRPr="00E96706">
        <w:rPr>
          <w:rFonts w:cs="Arial"/>
          <w:b w:val="0"/>
          <w:sz w:val="20"/>
        </w:rPr>
        <w:t>mluvní strana povinna tuto skute</w:t>
      </w:r>
      <w:r w:rsidR="00ED21FA" w:rsidRPr="00E96706">
        <w:rPr>
          <w:rFonts w:cs="Arial"/>
          <w:b w:val="0"/>
          <w:sz w:val="20"/>
        </w:rPr>
        <w:t>čnost neprodleně oznámit druhé S</w:t>
      </w:r>
      <w:r w:rsidRPr="00E96706">
        <w:rPr>
          <w:rFonts w:cs="Arial"/>
          <w:b w:val="0"/>
          <w:sz w:val="20"/>
        </w:rPr>
        <w:t>mluvní straně písemným oznámením. Změna dotčených osob nabude účinnosti doručením oznám</w:t>
      </w:r>
      <w:r w:rsidR="00ED21FA" w:rsidRPr="00E96706">
        <w:rPr>
          <w:rFonts w:cs="Arial"/>
          <w:b w:val="0"/>
          <w:sz w:val="20"/>
        </w:rPr>
        <w:t xml:space="preserve">ení do sféry </w:t>
      </w:r>
      <w:r w:rsidR="00ED21FA" w:rsidRPr="00E96706">
        <w:rPr>
          <w:rFonts w:cs="Arial"/>
          <w:b w:val="0"/>
          <w:sz w:val="20"/>
        </w:rPr>
        <w:lastRenderedPageBreak/>
        <w:t>dispozice dotčené S</w:t>
      </w:r>
      <w:r w:rsidRPr="00E96706">
        <w:rPr>
          <w:rFonts w:cs="Arial"/>
          <w:b w:val="0"/>
          <w:sz w:val="20"/>
        </w:rPr>
        <w:t xml:space="preserve">mluvní </w:t>
      </w:r>
      <w:r w:rsidR="00FC3823" w:rsidRPr="00E96706">
        <w:rPr>
          <w:rFonts w:cs="Arial"/>
          <w:b w:val="0"/>
          <w:sz w:val="20"/>
        </w:rPr>
        <w:t>strany – oznámení</w:t>
      </w:r>
      <w:r w:rsidRPr="00E96706">
        <w:rPr>
          <w:rFonts w:cs="Arial"/>
          <w:b w:val="0"/>
          <w:sz w:val="20"/>
        </w:rPr>
        <w:t xml:space="preserve"> bude doručeno osobně či bude z</w:t>
      </w:r>
      <w:r w:rsidR="00ED21FA" w:rsidRPr="00E96706">
        <w:rPr>
          <w:rFonts w:cs="Arial"/>
          <w:b w:val="0"/>
          <w:sz w:val="20"/>
        </w:rPr>
        <w:t>asláno na adresu sídla dotčené S</w:t>
      </w:r>
      <w:r w:rsidRPr="00E96706">
        <w:rPr>
          <w:rFonts w:cs="Arial"/>
          <w:b w:val="0"/>
          <w:sz w:val="20"/>
        </w:rPr>
        <w:t>mluvní strany, které je oznámení určeno.</w:t>
      </w:r>
    </w:p>
    <w:p w14:paraId="6C762CB6" w14:textId="5D26DAEC" w:rsidR="00ED21FA" w:rsidRPr="00E96706" w:rsidRDefault="00ED21FA" w:rsidP="00A04059">
      <w:pPr>
        <w:pStyle w:val="Zkladntext2"/>
        <w:numPr>
          <w:ilvl w:val="0"/>
          <w:numId w:val="1"/>
        </w:numPr>
        <w:spacing w:before="120"/>
        <w:ind w:left="567" w:hanging="567"/>
        <w:rPr>
          <w:rFonts w:cs="Arial"/>
          <w:sz w:val="20"/>
        </w:rPr>
      </w:pPr>
      <w:r w:rsidRPr="00E96706">
        <w:rPr>
          <w:rFonts w:cs="Arial"/>
          <w:b w:val="0"/>
          <w:sz w:val="20"/>
        </w:rPr>
        <w:t xml:space="preserve">V případě, že dokument </w:t>
      </w:r>
      <w:r w:rsidR="00FC3823" w:rsidRPr="00E96706">
        <w:rPr>
          <w:rFonts w:cs="Arial"/>
          <w:b w:val="0"/>
          <w:sz w:val="20"/>
        </w:rPr>
        <w:t>Objednatele,</w:t>
      </w:r>
      <w:r w:rsidR="006E4425" w:rsidRPr="00E96706">
        <w:rPr>
          <w:rFonts w:cs="Arial"/>
          <w:b w:val="0"/>
          <w:sz w:val="20"/>
        </w:rPr>
        <w:t xml:space="preserve"> popř. jeho část, jakožto výsledek činnosti třetí osoby pro</w:t>
      </w:r>
      <w:r w:rsidRPr="00E96706">
        <w:rPr>
          <w:rFonts w:cs="Arial"/>
          <w:b w:val="0"/>
          <w:sz w:val="20"/>
        </w:rPr>
        <w:t xml:space="preserve"> O</w:t>
      </w:r>
      <w:r w:rsidR="006E4425" w:rsidRPr="00E96706">
        <w:rPr>
          <w:rFonts w:cs="Arial"/>
          <w:b w:val="0"/>
          <w:sz w:val="20"/>
        </w:rPr>
        <w:t>bjednatele podléhá ochraně podle autorského zákona nebo podobného obecně závazného právního předpisu podle právního řádu bydliště/místa podnikání třetí osoby, zavazuje se</w:t>
      </w:r>
      <w:r w:rsidRPr="00E96706">
        <w:rPr>
          <w:rFonts w:cs="Arial"/>
          <w:b w:val="0"/>
          <w:sz w:val="20"/>
        </w:rPr>
        <w:t xml:space="preserve"> O</w:t>
      </w:r>
      <w:r w:rsidR="006E4425" w:rsidRPr="00E96706">
        <w:rPr>
          <w:rFonts w:cs="Arial"/>
          <w:b w:val="0"/>
          <w:sz w:val="20"/>
        </w:rPr>
        <w:t xml:space="preserve">bjednatel zajistit pro </w:t>
      </w:r>
      <w:r w:rsidRPr="00E96706">
        <w:rPr>
          <w:rFonts w:cs="Arial"/>
          <w:b w:val="0"/>
          <w:sz w:val="20"/>
        </w:rPr>
        <w:t>Zhotovitele</w:t>
      </w:r>
      <w:r w:rsidR="006E4425" w:rsidRPr="00E96706">
        <w:rPr>
          <w:rFonts w:cs="Arial"/>
          <w:b w:val="0"/>
          <w:sz w:val="20"/>
        </w:rPr>
        <w:t xml:space="preserve"> ve vztahu</w:t>
      </w:r>
      <w:r w:rsidRPr="00E96706">
        <w:rPr>
          <w:rFonts w:cs="Arial"/>
          <w:b w:val="0"/>
          <w:sz w:val="20"/>
        </w:rPr>
        <w:t xml:space="preserve"> k takovému dokumentu O</w:t>
      </w:r>
      <w:r w:rsidR="006E4425" w:rsidRPr="00E96706">
        <w:rPr>
          <w:rFonts w:cs="Arial"/>
          <w:b w:val="0"/>
          <w:sz w:val="20"/>
        </w:rPr>
        <w:t>bjednatele oprávnění v rozsahu ustanovení výše.</w:t>
      </w:r>
    </w:p>
    <w:p w14:paraId="0C9E2FE4" w14:textId="64458D3E" w:rsidR="00A726EB" w:rsidRPr="00382730" w:rsidRDefault="00A726EB" w:rsidP="00A04059">
      <w:pPr>
        <w:pStyle w:val="01-L"/>
        <w:spacing w:before="360"/>
        <w:ind w:left="17"/>
        <w:rPr>
          <w:rFonts w:cs="Arial"/>
          <w:sz w:val="22"/>
          <w:szCs w:val="22"/>
        </w:rPr>
      </w:pPr>
      <w:r w:rsidRPr="00382730">
        <w:rPr>
          <w:rFonts w:cs="Arial"/>
          <w:sz w:val="22"/>
          <w:szCs w:val="22"/>
        </w:rPr>
        <w:t xml:space="preserve">Změny rozsahu </w:t>
      </w:r>
      <w:r w:rsidR="00457EB4" w:rsidRPr="00382730">
        <w:rPr>
          <w:rFonts w:cs="Arial"/>
          <w:sz w:val="22"/>
          <w:szCs w:val="22"/>
        </w:rPr>
        <w:t>D</w:t>
      </w:r>
      <w:r w:rsidRPr="00382730">
        <w:rPr>
          <w:rFonts w:cs="Arial"/>
          <w:sz w:val="22"/>
          <w:szCs w:val="22"/>
        </w:rPr>
        <w:t>íla</w:t>
      </w:r>
      <w:r w:rsidR="00CA359F">
        <w:rPr>
          <w:rFonts w:cs="Arial"/>
          <w:sz w:val="22"/>
          <w:szCs w:val="22"/>
        </w:rPr>
        <w:t xml:space="preserve"> nebo Výkonu </w:t>
      </w:r>
      <w:r w:rsidR="00FC3823">
        <w:rPr>
          <w:rFonts w:cs="Arial"/>
          <w:sz w:val="22"/>
          <w:szCs w:val="22"/>
        </w:rPr>
        <w:t>I</w:t>
      </w:r>
      <w:r w:rsidR="008A0F8F">
        <w:rPr>
          <w:rFonts w:cs="Arial"/>
          <w:sz w:val="22"/>
          <w:szCs w:val="22"/>
        </w:rPr>
        <w:t xml:space="preserve">Č </w:t>
      </w:r>
      <w:r w:rsidR="00FC3823">
        <w:rPr>
          <w:rFonts w:cs="Arial"/>
          <w:sz w:val="22"/>
          <w:szCs w:val="22"/>
        </w:rPr>
        <w:t xml:space="preserve">nebo Výkonu </w:t>
      </w:r>
      <w:r w:rsidR="00CA359F">
        <w:rPr>
          <w:rFonts w:cs="Arial"/>
          <w:sz w:val="22"/>
          <w:szCs w:val="22"/>
        </w:rPr>
        <w:t xml:space="preserve">AD </w:t>
      </w:r>
    </w:p>
    <w:p w14:paraId="2B9FF55A" w14:textId="166A654C" w:rsidR="00A726EB" w:rsidRPr="00382730" w:rsidRDefault="00A726EB" w:rsidP="00A04059">
      <w:pPr>
        <w:numPr>
          <w:ilvl w:val="0"/>
          <w:numId w:val="4"/>
        </w:numPr>
        <w:ind w:left="567" w:hanging="567"/>
        <w:jc w:val="both"/>
        <w:rPr>
          <w:rFonts w:cs="Arial"/>
          <w:spacing w:val="0"/>
        </w:rPr>
      </w:pPr>
      <w:r w:rsidRPr="00382730">
        <w:rPr>
          <w:rFonts w:cs="Arial"/>
        </w:rPr>
        <w:t xml:space="preserve">Objednatel je oprávněn, není-li to v rozporu s příslušnými ustanoveními obecně závazných právních předpisů (zejména </w:t>
      </w:r>
      <w:r w:rsidR="00DE6D0E">
        <w:rPr>
          <w:rFonts w:cs="Arial"/>
        </w:rPr>
        <w:t>zákona</w:t>
      </w:r>
      <w:r w:rsidRPr="00382730">
        <w:rPr>
          <w:rFonts w:cs="Arial"/>
        </w:rPr>
        <w:t>), požadovat či odsouhlasit po uzavření dílčí smlouvy</w:t>
      </w:r>
      <w:r w:rsidR="0019591D" w:rsidRPr="00382730">
        <w:rPr>
          <w:rFonts w:cs="Arial"/>
        </w:rPr>
        <w:t xml:space="preserve"> (objednávky)</w:t>
      </w:r>
      <w:r w:rsidRPr="00382730">
        <w:rPr>
          <w:rFonts w:cs="Arial"/>
        </w:rPr>
        <w:t xml:space="preserve"> a v průběhu provádění </w:t>
      </w:r>
      <w:r w:rsidR="00053A85" w:rsidRPr="00382730">
        <w:rPr>
          <w:rFonts w:cs="Arial"/>
        </w:rPr>
        <w:t>D</w:t>
      </w:r>
      <w:r w:rsidRPr="00382730">
        <w:rPr>
          <w:rFonts w:cs="Arial"/>
        </w:rPr>
        <w:t xml:space="preserve">íla </w:t>
      </w:r>
      <w:r w:rsidR="00392DD4">
        <w:rPr>
          <w:rFonts w:cs="Arial"/>
        </w:rPr>
        <w:t xml:space="preserve">nebo Výkonu </w:t>
      </w:r>
      <w:r w:rsidR="008A0F8F">
        <w:rPr>
          <w:rFonts w:cs="Arial"/>
        </w:rPr>
        <w:t xml:space="preserve">IČ nebo Výkonu </w:t>
      </w:r>
      <w:r w:rsidR="00723DEB">
        <w:rPr>
          <w:rFonts w:cs="Arial"/>
        </w:rPr>
        <w:t>AD</w:t>
      </w:r>
      <w:r w:rsidRPr="00382730">
        <w:rPr>
          <w:rFonts w:cs="Arial"/>
        </w:rPr>
        <w:t xml:space="preserve"> změny v kvalitě, množství či druhu </w:t>
      </w:r>
      <w:r w:rsidR="00723DEB">
        <w:rPr>
          <w:rFonts w:cs="Arial"/>
        </w:rPr>
        <w:t xml:space="preserve">PD či </w:t>
      </w:r>
      <w:r w:rsidR="008A0F8F">
        <w:rPr>
          <w:rFonts w:cs="Arial"/>
        </w:rPr>
        <w:t xml:space="preserve">IČ či </w:t>
      </w:r>
      <w:proofErr w:type="gramStart"/>
      <w:r w:rsidR="00723DEB">
        <w:rPr>
          <w:rFonts w:cs="Arial"/>
        </w:rPr>
        <w:t>AD</w:t>
      </w:r>
      <w:proofErr w:type="gramEnd"/>
      <w:r w:rsidR="00053A85" w:rsidRPr="00382730">
        <w:rPr>
          <w:rFonts w:cs="Arial"/>
        </w:rPr>
        <w:t xml:space="preserve"> a to uzavřením dodatku k dané dílčí smlouvě</w:t>
      </w:r>
      <w:r w:rsidR="0019591D" w:rsidRPr="00382730">
        <w:rPr>
          <w:rFonts w:cs="Arial"/>
        </w:rPr>
        <w:t xml:space="preserve"> nebo rozšířením objednávky</w:t>
      </w:r>
      <w:r w:rsidR="00053A85" w:rsidRPr="00382730">
        <w:rPr>
          <w:rFonts w:cs="Arial"/>
        </w:rPr>
        <w:t>.</w:t>
      </w:r>
      <w:r w:rsidRPr="00382730">
        <w:rPr>
          <w:rFonts w:cs="Arial"/>
        </w:rPr>
        <w:t xml:space="preserve"> </w:t>
      </w:r>
    </w:p>
    <w:p w14:paraId="32944806" w14:textId="396A5BFD" w:rsidR="00A726EB" w:rsidRPr="00626CA0" w:rsidRDefault="00A726EB" w:rsidP="00A04059">
      <w:pPr>
        <w:numPr>
          <w:ilvl w:val="0"/>
          <w:numId w:val="4"/>
        </w:numPr>
        <w:ind w:left="567" w:hanging="567"/>
        <w:jc w:val="both"/>
        <w:rPr>
          <w:rFonts w:cs="Arial"/>
        </w:rPr>
      </w:pPr>
      <w:r w:rsidRPr="00626CA0">
        <w:rPr>
          <w:rFonts w:cs="Arial"/>
        </w:rPr>
        <w:t xml:space="preserve">Objednatel je oprávněn, není-li to v rozporu s příslušnými ustanoveními obecně závazných právních předpisů (zejména </w:t>
      </w:r>
      <w:r w:rsidR="00DE6D0E" w:rsidRPr="00626CA0">
        <w:rPr>
          <w:rFonts w:cs="Arial"/>
        </w:rPr>
        <w:t>zákona</w:t>
      </w:r>
      <w:r w:rsidRPr="00626CA0">
        <w:rPr>
          <w:rFonts w:cs="Arial"/>
        </w:rPr>
        <w:t xml:space="preserve">), navrhnout </w:t>
      </w:r>
      <w:r w:rsidR="00A27ACA">
        <w:rPr>
          <w:rFonts w:cs="Arial"/>
        </w:rPr>
        <w:t>Z</w:t>
      </w:r>
      <w:r w:rsidRPr="00626CA0">
        <w:rPr>
          <w:rFonts w:cs="Arial"/>
        </w:rPr>
        <w:t xml:space="preserve">hotoviteli změnu rozsahu předmětu </w:t>
      </w:r>
      <w:r w:rsidR="005F775B" w:rsidRPr="00626CA0">
        <w:rPr>
          <w:rFonts w:cs="Arial"/>
        </w:rPr>
        <w:t>D</w:t>
      </w:r>
      <w:r w:rsidRPr="00626CA0">
        <w:rPr>
          <w:rFonts w:cs="Arial"/>
        </w:rPr>
        <w:t xml:space="preserve">íla (zejména omezení nebo rozšíření rozsahu </w:t>
      </w:r>
      <w:r w:rsidR="005F775B" w:rsidRPr="00626CA0">
        <w:rPr>
          <w:rFonts w:cs="Arial"/>
        </w:rPr>
        <w:t>D</w:t>
      </w:r>
      <w:r w:rsidRPr="00626CA0">
        <w:rPr>
          <w:rFonts w:cs="Arial"/>
        </w:rPr>
        <w:t xml:space="preserve">íla o další dodávky a práce, které se mohou během realizace vyskytnout a které nejsou zahrnuty do předmětu </w:t>
      </w:r>
      <w:r w:rsidR="005F775B" w:rsidRPr="00626CA0">
        <w:rPr>
          <w:rFonts w:cs="Arial"/>
        </w:rPr>
        <w:t>D</w:t>
      </w:r>
      <w:r w:rsidRPr="00626CA0">
        <w:rPr>
          <w:rFonts w:cs="Arial"/>
        </w:rPr>
        <w:t>íla)</w:t>
      </w:r>
      <w:r w:rsidR="00BF6ABF" w:rsidRPr="00626CA0">
        <w:rPr>
          <w:rFonts w:cs="Arial"/>
        </w:rPr>
        <w:t xml:space="preserve"> nebo Výkonu </w:t>
      </w:r>
      <w:r w:rsidR="00BD6FEC">
        <w:rPr>
          <w:rFonts w:cs="Arial"/>
        </w:rPr>
        <w:t xml:space="preserve">IČ nebo Výkonu </w:t>
      </w:r>
      <w:r w:rsidR="00BF6ABF" w:rsidRPr="00626CA0">
        <w:rPr>
          <w:rFonts w:cs="Arial"/>
        </w:rPr>
        <w:t>AD</w:t>
      </w:r>
      <w:r w:rsidRPr="00626CA0">
        <w:rPr>
          <w:rFonts w:cs="Arial"/>
        </w:rPr>
        <w:t xml:space="preserve">. Smluvní strany sjednávají, že za </w:t>
      </w:r>
      <w:r w:rsidR="00F573F2" w:rsidRPr="00626CA0">
        <w:rPr>
          <w:rFonts w:cs="Arial"/>
        </w:rPr>
        <w:t>V</w:t>
      </w:r>
      <w:r w:rsidRPr="00626CA0">
        <w:rPr>
          <w:rFonts w:cs="Arial"/>
        </w:rPr>
        <w:t xml:space="preserve">ícepráce budou považovat pouze práce nad rámec předmětu </w:t>
      </w:r>
      <w:r w:rsidR="005F775B" w:rsidRPr="00626CA0">
        <w:rPr>
          <w:rFonts w:cs="Arial"/>
        </w:rPr>
        <w:t>D</w:t>
      </w:r>
      <w:r w:rsidRPr="00626CA0">
        <w:rPr>
          <w:rFonts w:cs="Arial"/>
        </w:rPr>
        <w:t>íla</w:t>
      </w:r>
      <w:r w:rsidR="00723DEB" w:rsidRPr="00626CA0">
        <w:rPr>
          <w:rFonts w:cs="Arial"/>
        </w:rPr>
        <w:t xml:space="preserve"> nebo Výkonu </w:t>
      </w:r>
      <w:r w:rsidR="00BD6FEC">
        <w:rPr>
          <w:rFonts w:cs="Arial"/>
        </w:rPr>
        <w:t xml:space="preserve">IČ nebo Výkonu </w:t>
      </w:r>
      <w:r w:rsidR="00723DEB" w:rsidRPr="00626CA0">
        <w:rPr>
          <w:rFonts w:cs="Arial"/>
        </w:rPr>
        <w:t>AD</w:t>
      </w:r>
      <w:r w:rsidRPr="00626CA0">
        <w:rPr>
          <w:rFonts w:cs="Arial"/>
        </w:rPr>
        <w:t xml:space="preserve">, které však s prováděným předmětem </w:t>
      </w:r>
      <w:r w:rsidR="005F775B" w:rsidRPr="00626CA0">
        <w:rPr>
          <w:rFonts w:cs="Arial"/>
        </w:rPr>
        <w:t>D</w:t>
      </w:r>
      <w:r w:rsidRPr="00626CA0">
        <w:rPr>
          <w:rFonts w:cs="Arial"/>
        </w:rPr>
        <w:t>íla</w:t>
      </w:r>
      <w:r w:rsidR="00723DEB" w:rsidRPr="00626CA0">
        <w:rPr>
          <w:rFonts w:cs="Arial"/>
        </w:rPr>
        <w:t xml:space="preserve"> nebo Výkonu </w:t>
      </w:r>
      <w:r w:rsidR="00BD6FEC">
        <w:rPr>
          <w:rFonts w:cs="Arial"/>
        </w:rPr>
        <w:t xml:space="preserve">IČ nebo Výkonu </w:t>
      </w:r>
      <w:r w:rsidR="00723DEB" w:rsidRPr="00626CA0">
        <w:rPr>
          <w:rFonts w:cs="Arial"/>
        </w:rPr>
        <w:t>AD</w:t>
      </w:r>
      <w:r w:rsidRPr="00626CA0">
        <w:rPr>
          <w:rFonts w:cs="Arial"/>
        </w:rPr>
        <w:t xml:space="preserve"> souvisí s tím, že růst cen materiálů a prací po dobu trvání této </w:t>
      </w:r>
      <w:r w:rsidR="005F775B" w:rsidRPr="00626CA0">
        <w:rPr>
          <w:rFonts w:cs="Arial"/>
        </w:rPr>
        <w:t>S</w:t>
      </w:r>
      <w:r w:rsidRPr="00626CA0">
        <w:rPr>
          <w:rFonts w:cs="Arial"/>
        </w:rPr>
        <w:t xml:space="preserve">mlouvy není považován za </w:t>
      </w:r>
      <w:r w:rsidR="00F573F2" w:rsidRPr="00626CA0">
        <w:rPr>
          <w:rFonts w:cs="Arial"/>
        </w:rPr>
        <w:t>V</w:t>
      </w:r>
      <w:r w:rsidRPr="00626CA0">
        <w:rPr>
          <w:rFonts w:cs="Arial"/>
        </w:rPr>
        <w:t xml:space="preserve">ícepráce, ale je rizikem </w:t>
      </w:r>
      <w:r w:rsidR="005F775B" w:rsidRPr="00626CA0">
        <w:rPr>
          <w:rFonts w:cs="Arial"/>
        </w:rPr>
        <w:t>Z</w:t>
      </w:r>
      <w:r w:rsidRPr="00626CA0">
        <w:rPr>
          <w:rFonts w:cs="Arial"/>
        </w:rPr>
        <w:t>hotovitele, které jde k jeho tíži.</w:t>
      </w:r>
      <w:r w:rsidR="005F775B" w:rsidRPr="00626CA0">
        <w:rPr>
          <w:rFonts w:cs="Arial"/>
        </w:rPr>
        <w:t xml:space="preserve"> </w:t>
      </w:r>
      <w:r w:rsidRPr="00626CA0">
        <w:rPr>
          <w:rFonts w:cs="Arial"/>
        </w:rPr>
        <w:t xml:space="preserve">Za </w:t>
      </w:r>
      <w:r w:rsidR="00F573F2" w:rsidRPr="00626CA0">
        <w:rPr>
          <w:rFonts w:cs="Arial"/>
        </w:rPr>
        <w:t>M</w:t>
      </w:r>
      <w:r w:rsidRPr="00626CA0">
        <w:rPr>
          <w:rFonts w:cs="Arial"/>
        </w:rPr>
        <w:t xml:space="preserve">éněpráce </w:t>
      </w:r>
      <w:r w:rsidR="005F775B" w:rsidRPr="00626CA0">
        <w:rPr>
          <w:rFonts w:cs="Arial"/>
        </w:rPr>
        <w:t>S</w:t>
      </w:r>
      <w:r w:rsidRPr="00626CA0">
        <w:rPr>
          <w:rFonts w:cs="Arial"/>
        </w:rPr>
        <w:t xml:space="preserve">mluvní strany považují práce a dodávky v předmětu </w:t>
      </w:r>
      <w:r w:rsidR="005F775B" w:rsidRPr="00626CA0">
        <w:rPr>
          <w:rFonts w:cs="Arial"/>
        </w:rPr>
        <w:t>D</w:t>
      </w:r>
      <w:r w:rsidRPr="00626CA0">
        <w:rPr>
          <w:rFonts w:cs="Arial"/>
        </w:rPr>
        <w:t>íla</w:t>
      </w:r>
      <w:r w:rsidR="00723DEB" w:rsidRPr="00626CA0">
        <w:rPr>
          <w:rFonts w:cs="Arial"/>
        </w:rPr>
        <w:t xml:space="preserve"> nebo Výkonu </w:t>
      </w:r>
      <w:r w:rsidR="00BD6FEC">
        <w:rPr>
          <w:rFonts w:cs="Arial"/>
        </w:rPr>
        <w:t xml:space="preserve">IČ nebo Výkonu </w:t>
      </w:r>
      <w:r w:rsidR="00723DEB" w:rsidRPr="00626CA0">
        <w:rPr>
          <w:rFonts w:cs="Arial"/>
        </w:rPr>
        <w:t>AD</w:t>
      </w:r>
      <w:r w:rsidRPr="00626CA0">
        <w:rPr>
          <w:rFonts w:cs="Arial"/>
        </w:rPr>
        <w:t xml:space="preserve"> předvídané, avšak neuskutečněné nebo práce a dodávky sice uskutečněné, avšak v menším </w:t>
      </w:r>
      <w:proofErr w:type="gramStart"/>
      <w:r w:rsidRPr="00626CA0">
        <w:rPr>
          <w:rFonts w:cs="Arial"/>
        </w:rPr>
        <w:t>rozsahu</w:t>
      </w:r>
      <w:proofErr w:type="gramEnd"/>
      <w:r w:rsidRPr="00626CA0">
        <w:rPr>
          <w:rFonts w:cs="Arial"/>
        </w:rPr>
        <w:t xml:space="preserve"> než se přepokládalo.</w:t>
      </w:r>
    </w:p>
    <w:p w14:paraId="7D9BEF35" w14:textId="3DA9DC2E" w:rsidR="005F775B" w:rsidRPr="00626CA0" w:rsidRDefault="005F775B" w:rsidP="00A04059">
      <w:pPr>
        <w:numPr>
          <w:ilvl w:val="0"/>
          <w:numId w:val="4"/>
        </w:numPr>
        <w:ind w:left="567" w:hanging="567"/>
        <w:jc w:val="both"/>
        <w:rPr>
          <w:rFonts w:cs="Arial"/>
        </w:rPr>
      </w:pPr>
      <w:r w:rsidRPr="00626CA0">
        <w:rPr>
          <w:rFonts w:cs="Arial"/>
        </w:rPr>
        <w:t xml:space="preserve">Není-li to v rozporu s obecně závaznými předpisy českého právního řádu, může být rozsah Díla </w:t>
      </w:r>
      <w:r w:rsidR="00BF6ABF" w:rsidRPr="00626CA0">
        <w:rPr>
          <w:rFonts w:cs="Arial"/>
        </w:rPr>
        <w:t xml:space="preserve">nebo Výkonu </w:t>
      </w:r>
      <w:r w:rsidR="00BD6FEC">
        <w:rPr>
          <w:rFonts w:cs="Arial"/>
        </w:rPr>
        <w:t xml:space="preserve">IČ nebo Výkonu </w:t>
      </w:r>
      <w:r w:rsidR="00BF6ABF" w:rsidRPr="00626CA0">
        <w:rPr>
          <w:rFonts w:cs="Arial"/>
        </w:rPr>
        <w:t xml:space="preserve">AD </w:t>
      </w:r>
      <w:r w:rsidRPr="00626CA0">
        <w:rPr>
          <w:rFonts w:cs="Arial"/>
        </w:rPr>
        <w:t>naopak zúžen, a to vždy na základě požadavků Objednatele.</w:t>
      </w:r>
    </w:p>
    <w:p w14:paraId="6234CD12" w14:textId="401E99F9" w:rsidR="005F775B" w:rsidRPr="00626CA0" w:rsidRDefault="005F775B" w:rsidP="00A04059">
      <w:pPr>
        <w:numPr>
          <w:ilvl w:val="0"/>
          <w:numId w:val="4"/>
        </w:numPr>
        <w:ind w:left="567" w:hanging="567"/>
        <w:jc w:val="both"/>
        <w:rPr>
          <w:rFonts w:cs="Arial"/>
        </w:rPr>
      </w:pPr>
      <w:r w:rsidRPr="00626CA0">
        <w:rPr>
          <w:rFonts w:cs="Arial"/>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r w:rsidR="00723DEB" w:rsidRPr="00626CA0">
        <w:rPr>
          <w:rFonts w:cs="Arial"/>
        </w:rPr>
        <w:t xml:space="preserve"> Obd</w:t>
      </w:r>
      <w:r w:rsidR="00DE6D0E" w:rsidRPr="00626CA0">
        <w:rPr>
          <w:rFonts w:cs="Arial"/>
        </w:rPr>
        <w:t>o</w:t>
      </w:r>
      <w:r w:rsidR="00723DEB" w:rsidRPr="00626CA0">
        <w:rPr>
          <w:rFonts w:cs="Arial"/>
        </w:rPr>
        <w:t xml:space="preserve">bně bude postupováno při změně rozsahu Výkonu </w:t>
      </w:r>
      <w:r w:rsidR="00BD6FEC">
        <w:rPr>
          <w:rFonts w:cs="Arial"/>
        </w:rPr>
        <w:t xml:space="preserve">IČ </w:t>
      </w:r>
      <w:r w:rsidR="004D68FE">
        <w:rPr>
          <w:rFonts w:cs="Arial"/>
        </w:rPr>
        <w:t xml:space="preserve">nebo Výkonu </w:t>
      </w:r>
      <w:r w:rsidR="00723DEB" w:rsidRPr="00626CA0">
        <w:rPr>
          <w:rFonts w:cs="Arial"/>
        </w:rPr>
        <w:t xml:space="preserve">AD a Ceny </w:t>
      </w:r>
      <w:r w:rsidR="004D68FE">
        <w:rPr>
          <w:rFonts w:cs="Arial"/>
        </w:rPr>
        <w:t xml:space="preserve">IČ nebo </w:t>
      </w:r>
      <w:r w:rsidR="00723DEB" w:rsidRPr="00626CA0">
        <w:rPr>
          <w:rFonts w:cs="Arial"/>
        </w:rPr>
        <w:t xml:space="preserve">AD. </w:t>
      </w:r>
    </w:p>
    <w:p w14:paraId="1EAC1F75" w14:textId="7A267739" w:rsidR="00A60708" w:rsidRDefault="00A60708" w:rsidP="00A04059">
      <w:pPr>
        <w:numPr>
          <w:ilvl w:val="0"/>
          <w:numId w:val="4"/>
        </w:numPr>
        <w:ind w:left="567" w:hanging="567"/>
        <w:jc w:val="both"/>
        <w:rPr>
          <w:ins w:id="1" w:author="Ševecová Ivana" w:date="2023-03-28T11:10:00Z"/>
          <w:rFonts w:cs="Arial"/>
        </w:rPr>
      </w:pPr>
      <w:del w:id="2" w:author="Ševecová Ivana" w:date="2023-03-28T11:10:00Z">
        <w:r w:rsidRPr="00626CA0" w:rsidDel="00A27503">
          <w:rPr>
            <w:rFonts w:cs="Arial"/>
          </w:rPr>
          <w:delText xml:space="preserve">V případě, že Zhotovitel nezahájí, přeruší, podstatně omezí či zastaví práce na </w:delText>
        </w:r>
        <w:r w:rsidR="00C11D8C" w:rsidRPr="00626CA0" w:rsidDel="00A27503">
          <w:rPr>
            <w:rFonts w:cs="Arial"/>
          </w:rPr>
          <w:delText>D</w:delText>
        </w:r>
        <w:r w:rsidRPr="00626CA0" w:rsidDel="00A27503">
          <w:rPr>
            <w:rFonts w:cs="Arial"/>
          </w:rPr>
          <w:delText xml:space="preserve">íle bezdůvodně; bude zřejmé, že Zhotovitel nedodrží dohodnutý termín ukončení a předání Díla; nebo bude Dílo prováděno ve zjevně nevyhovující kvalitě, považuje se to za selhání Zhotovitele. V takovém případě má Objednatel, kromě práv uvedených v ostatních ustanoveních této </w:delText>
        </w:r>
        <w:r w:rsidR="00C11D8C" w:rsidRPr="00626CA0" w:rsidDel="00A27503">
          <w:rPr>
            <w:rFonts w:cs="Arial"/>
          </w:rPr>
          <w:delText>S</w:delText>
        </w:r>
        <w:r w:rsidRPr="00626CA0" w:rsidDel="00A27503">
          <w:rPr>
            <w:rFonts w:cs="Arial"/>
          </w:rPr>
          <w:delText xml:space="preserve">mlouvy, právo zadat provedení Díla, dokončení Díla nebo jeho části, opravu a/nebo odstranění následků selhání Zhotovitele, zejména paka vady díla, třetí osobě. V takovém případě se </w:delText>
        </w:r>
        <w:r w:rsidR="00C11D8C" w:rsidRPr="00626CA0" w:rsidDel="00A27503">
          <w:rPr>
            <w:rFonts w:cs="Arial"/>
          </w:rPr>
          <w:delText>C</w:delText>
        </w:r>
        <w:r w:rsidRPr="00626CA0" w:rsidDel="00A27503">
          <w:rPr>
            <w:rFonts w:cs="Arial"/>
          </w:rPr>
          <w:delText>ena</w:delText>
        </w:r>
        <w:r w:rsidR="00C11D8C" w:rsidRPr="00626CA0" w:rsidDel="00A27503">
          <w:rPr>
            <w:rFonts w:cs="Arial"/>
          </w:rPr>
          <w:delText xml:space="preserve"> díla</w:delText>
        </w:r>
        <w:r w:rsidRPr="00626CA0" w:rsidDel="00A27503">
          <w:rPr>
            <w:rFonts w:cs="Arial"/>
          </w:rPr>
          <w:delText xml:space="preserve"> sníží o cenu prací a dodávek, které byly provedeny třetí osobou. Tím nejsou dotčena ustanovení této Smlouvy o ukončení Smlouvy, změně rozsahu Díla, převzetí Díla, náhradě škody a záruce</w:delText>
        </w:r>
      </w:del>
      <w:r w:rsidRPr="00626CA0">
        <w:rPr>
          <w:rFonts w:cs="Arial"/>
        </w:rPr>
        <w:t>.</w:t>
      </w:r>
    </w:p>
    <w:p w14:paraId="3A5C1C84" w14:textId="581E49E0" w:rsidR="00A27503" w:rsidRPr="00626CA0" w:rsidDel="002F19E6" w:rsidRDefault="002F19E6" w:rsidP="002F19E6">
      <w:pPr>
        <w:ind w:left="567" w:firstLine="0"/>
        <w:jc w:val="both"/>
        <w:rPr>
          <w:del w:id="3" w:author="Ševecová Ivana" w:date="2023-03-28T11:11:00Z"/>
          <w:rFonts w:cs="Arial"/>
        </w:rPr>
      </w:pPr>
      <w:ins w:id="4" w:author="Ševecová Ivana" w:date="2023-03-28T11:11:00Z">
        <w:r w:rsidRPr="005F79DE">
          <w:rPr>
            <w:rFonts w:cs="Arial"/>
            <w:color w:val="0070C0"/>
          </w:rPr>
          <w:t xml:space="preserve">V případě, že Zhotovitel nezahájí, </w:t>
        </w:r>
        <w:proofErr w:type="gramStart"/>
        <w:r w:rsidRPr="005F79DE">
          <w:rPr>
            <w:rFonts w:cs="Arial"/>
            <w:color w:val="0070C0"/>
          </w:rPr>
          <w:t>přeruší</w:t>
        </w:r>
        <w:proofErr w:type="gramEnd"/>
        <w:r w:rsidRPr="005F79DE">
          <w:rPr>
            <w:rFonts w:cs="Arial"/>
            <w:color w:val="0070C0"/>
          </w:rPr>
          <w:t xml:space="preserve">, podstatně omezí či zastaví práce na Díle bezdůvodně; bude zřejmé, že Zhotovitel nedodrží dohodnutý termín ukončení a předání Díla; nebo bude Dílo prováděno ve zjevně nevyhovující kvalitě, považuje se to za porušení povinností Zhotovitele. V takovém případě má Objednatel, kromě práv uvedených v ostatních ustanoveních této </w:t>
        </w:r>
        <w:r>
          <w:rPr>
            <w:rFonts w:cs="Arial"/>
            <w:color w:val="0070C0"/>
          </w:rPr>
          <w:t>S</w:t>
        </w:r>
        <w:r w:rsidRPr="005F79DE">
          <w:rPr>
            <w:rFonts w:cs="Arial"/>
            <w:color w:val="0070C0"/>
          </w:rPr>
          <w:t xml:space="preserve">mlouvy, právo zadat provedení Díla, dokončení Díla nebo jeho části, opravu a/nebo odstranění následků porušení povinností Zhotovitele, zejména paka vady díla, třetí osobě. V takovém případě se </w:t>
        </w:r>
        <w:r>
          <w:rPr>
            <w:rFonts w:cs="Arial"/>
            <w:color w:val="0070C0"/>
          </w:rPr>
          <w:t>C</w:t>
        </w:r>
        <w:r w:rsidRPr="005F79DE">
          <w:rPr>
            <w:rFonts w:cs="Arial"/>
            <w:color w:val="0070C0"/>
          </w:rPr>
          <w:t xml:space="preserve">ena </w:t>
        </w:r>
        <w:r>
          <w:rPr>
            <w:rFonts w:cs="Arial"/>
            <w:color w:val="0070C0"/>
          </w:rPr>
          <w:t xml:space="preserve">díla </w:t>
        </w:r>
        <w:proofErr w:type="gramStart"/>
        <w:r w:rsidRPr="005F79DE">
          <w:rPr>
            <w:rFonts w:cs="Arial"/>
            <w:color w:val="0070C0"/>
          </w:rPr>
          <w:t>sníží</w:t>
        </w:r>
        <w:proofErr w:type="gramEnd"/>
        <w:r w:rsidRPr="005F79DE">
          <w:rPr>
            <w:rFonts w:cs="Arial"/>
            <w:color w:val="0070C0"/>
          </w:rPr>
          <w:t xml:space="preserve"> o cenu prací a dodávek, které byly provedeny třetí osobou. Tím nejsou dotčena ustanovení této Smlouvy o ukončení Smlouvy, změně rozsahu Díla, převzetí Díla, náhradě škody a </w:t>
        </w:r>
        <w:proofErr w:type="spellStart"/>
        <w:r w:rsidRPr="005F79DE">
          <w:rPr>
            <w:rFonts w:cs="Arial"/>
            <w:color w:val="0070C0"/>
          </w:rPr>
          <w:t>záruce</w:t>
        </w:r>
        <w:r>
          <w:rPr>
            <w:rFonts w:cs="Arial"/>
            <w:color w:val="0070C0"/>
          </w:rPr>
          <w:t>.</w:t>
        </w:r>
      </w:ins>
    </w:p>
    <w:p w14:paraId="4C3F7EE8" w14:textId="49CF8935" w:rsidR="00A60708" w:rsidRPr="00626CA0" w:rsidRDefault="00A60708" w:rsidP="00003050">
      <w:pPr>
        <w:numPr>
          <w:ilvl w:val="0"/>
          <w:numId w:val="4"/>
        </w:numPr>
        <w:ind w:left="567" w:hanging="567"/>
        <w:jc w:val="both"/>
        <w:rPr>
          <w:rFonts w:cs="Arial"/>
        </w:rPr>
      </w:pPr>
      <w:r w:rsidRPr="00626CA0">
        <w:rPr>
          <w:rFonts w:cs="Arial"/>
        </w:rPr>
        <w:t>Zásahem</w:t>
      </w:r>
      <w:proofErr w:type="spellEnd"/>
      <w:r w:rsidRPr="00626CA0">
        <w:rPr>
          <w:rFonts w:cs="Arial"/>
        </w:rPr>
        <w:t xml:space="preserve"> do Díla Zhotovitele dle předchozího odstavce </w:t>
      </w:r>
      <w:r w:rsidR="00C11D8C" w:rsidRPr="00626CA0">
        <w:rPr>
          <w:rFonts w:cs="Arial"/>
        </w:rPr>
        <w:t>S</w:t>
      </w:r>
      <w:r w:rsidRPr="00626CA0">
        <w:rPr>
          <w:rFonts w:cs="Arial"/>
        </w:rPr>
        <w:t>mlouvy provedeným třetí osobou na základě pokynu Objednatele, není dotčena povinnost Zhotovitele dokončit Dílo včas, v předepsané kvalitě a se všemi náležitostmi a postihy v případě nesplnění těchto povinností v souladu se smlouvou. Zároveň se Zhotovitel nemůže zříct své záruky za kvalitu a funkčnost po dobu záruky. O cenu plnění poskytnutého na žádost Objednatele třetí stranou se snižuje smluvní Cena díla.</w:t>
      </w:r>
    </w:p>
    <w:p w14:paraId="3AF454FC" w14:textId="77777777" w:rsidR="00A726EB" w:rsidRPr="00382730" w:rsidRDefault="00471AA7" w:rsidP="00A04059">
      <w:pPr>
        <w:pStyle w:val="01-L"/>
        <w:spacing w:before="360"/>
        <w:ind w:left="17"/>
        <w:rPr>
          <w:rFonts w:cs="Arial"/>
          <w:b w:val="0"/>
          <w:sz w:val="22"/>
          <w:szCs w:val="22"/>
        </w:rPr>
      </w:pPr>
      <w:r w:rsidRPr="00382730">
        <w:rPr>
          <w:rFonts w:cs="Arial"/>
          <w:sz w:val="22"/>
          <w:szCs w:val="22"/>
        </w:rPr>
        <w:lastRenderedPageBreak/>
        <w:t>Místo a doba</w:t>
      </w:r>
      <w:r w:rsidR="00A726EB" w:rsidRPr="00382730">
        <w:rPr>
          <w:rFonts w:cs="Arial"/>
          <w:sz w:val="22"/>
          <w:szCs w:val="22"/>
        </w:rPr>
        <w:t xml:space="preserve"> plnění</w:t>
      </w:r>
    </w:p>
    <w:p w14:paraId="4A6D250F" w14:textId="708FCD6A" w:rsidR="00471AA7" w:rsidRPr="00ED2629" w:rsidRDefault="00A726EB" w:rsidP="00A04059">
      <w:pPr>
        <w:pStyle w:val="Odstavecseseznamem"/>
        <w:numPr>
          <w:ilvl w:val="1"/>
          <w:numId w:val="13"/>
        </w:numPr>
        <w:ind w:left="567" w:hanging="567"/>
        <w:jc w:val="both"/>
        <w:rPr>
          <w:rFonts w:cs="Arial"/>
        </w:rPr>
      </w:pPr>
      <w:r w:rsidRPr="00ED2629">
        <w:rPr>
          <w:rFonts w:cs="Arial"/>
        </w:rPr>
        <w:t xml:space="preserve">Jednotlivé dílčí zakázky budou zadávány během </w:t>
      </w:r>
      <w:r w:rsidR="00471AA7" w:rsidRPr="00ED2629">
        <w:rPr>
          <w:rFonts w:cs="Arial"/>
        </w:rPr>
        <w:t>platnosti a účinnosti této Smlouvy</w:t>
      </w:r>
      <w:r w:rsidRPr="00ED2629">
        <w:rPr>
          <w:rFonts w:cs="Arial"/>
        </w:rPr>
        <w:t xml:space="preserve">. Konkrétní </w:t>
      </w:r>
      <w:r w:rsidR="00471AA7" w:rsidRPr="00ED2629">
        <w:rPr>
          <w:rFonts w:cs="Arial"/>
        </w:rPr>
        <w:t>termíny a lhůty pro provádění Díla budou vždy stanoveny v objednávce Objednatele</w:t>
      </w:r>
      <w:r w:rsidR="00C11D8C" w:rsidRPr="00ED2629">
        <w:rPr>
          <w:rFonts w:cs="Arial"/>
        </w:rPr>
        <w:t xml:space="preserve"> a harmonogramu předloženém na základě objednávky</w:t>
      </w:r>
      <w:r w:rsidR="00634EA3" w:rsidRPr="00ED2629">
        <w:rPr>
          <w:rFonts w:cs="Arial"/>
        </w:rPr>
        <w:t>.</w:t>
      </w:r>
      <w:r w:rsidR="00C11D8C" w:rsidRPr="00ED2629">
        <w:rPr>
          <w:rFonts w:cs="Arial"/>
        </w:rPr>
        <w:t xml:space="preserve"> </w:t>
      </w:r>
    </w:p>
    <w:p w14:paraId="58337E4C" w14:textId="31337103" w:rsidR="00471AA7" w:rsidRPr="00382730" w:rsidRDefault="00471AA7" w:rsidP="00A04059">
      <w:pPr>
        <w:pStyle w:val="Odstavecseseznamem"/>
        <w:numPr>
          <w:ilvl w:val="1"/>
          <w:numId w:val="13"/>
        </w:numPr>
        <w:ind w:left="567" w:hanging="567"/>
        <w:contextualSpacing w:val="0"/>
        <w:jc w:val="both"/>
        <w:rPr>
          <w:rFonts w:cs="Arial"/>
        </w:rPr>
      </w:pPr>
      <w:r w:rsidRPr="00382730">
        <w:rPr>
          <w:rFonts w:cs="Arial"/>
        </w:rPr>
        <w:t>V objednávce Objednatele bude vždy uveden termín zahájení</w:t>
      </w:r>
      <w:r w:rsidR="00DF666B">
        <w:rPr>
          <w:rFonts w:cs="Arial"/>
        </w:rPr>
        <w:t xml:space="preserve"> provádění Díla </w:t>
      </w:r>
      <w:r w:rsidRPr="00382730">
        <w:rPr>
          <w:rFonts w:cs="Arial"/>
        </w:rPr>
        <w:t xml:space="preserve">a </w:t>
      </w:r>
      <w:r w:rsidR="00DF666B">
        <w:rPr>
          <w:rFonts w:cs="Arial"/>
        </w:rPr>
        <w:t xml:space="preserve">jeho </w:t>
      </w:r>
      <w:r w:rsidRPr="00382730">
        <w:rPr>
          <w:rFonts w:cs="Arial"/>
        </w:rPr>
        <w:t xml:space="preserve">předání </w:t>
      </w:r>
      <w:r w:rsidR="00634EA3">
        <w:rPr>
          <w:rFonts w:cs="Arial"/>
        </w:rPr>
        <w:t>Zhotovitelem</w:t>
      </w:r>
      <w:r w:rsidR="005E06CB">
        <w:rPr>
          <w:rFonts w:cs="Arial"/>
        </w:rPr>
        <w:t xml:space="preserve"> Objednateli. Stejně tak bude v objednávce specifikována do</w:t>
      </w:r>
      <w:r w:rsidR="00DE6D0E">
        <w:rPr>
          <w:rFonts w:cs="Arial"/>
        </w:rPr>
        <w:t>b</w:t>
      </w:r>
      <w:r w:rsidR="005E06CB">
        <w:rPr>
          <w:rFonts w:cs="Arial"/>
        </w:rPr>
        <w:t xml:space="preserve">a plnění </w:t>
      </w:r>
      <w:r w:rsidR="004D68FE">
        <w:rPr>
          <w:rFonts w:cs="Arial"/>
        </w:rPr>
        <w:t xml:space="preserve">IČ </w:t>
      </w:r>
      <w:r w:rsidR="0046258A">
        <w:rPr>
          <w:rFonts w:cs="Arial"/>
        </w:rPr>
        <w:t xml:space="preserve">a </w:t>
      </w:r>
      <w:r w:rsidR="005E06CB">
        <w:rPr>
          <w:rFonts w:cs="Arial"/>
        </w:rPr>
        <w:t xml:space="preserve">AD. </w:t>
      </w:r>
      <w:r w:rsidRPr="00382730">
        <w:rPr>
          <w:rFonts w:cs="Arial"/>
        </w:rPr>
        <w:t xml:space="preserve"> </w:t>
      </w:r>
    </w:p>
    <w:p w14:paraId="4A811F3F" w14:textId="577B169E" w:rsidR="00471AA7" w:rsidRDefault="00EA2D0A" w:rsidP="00A04059">
      <w:pPr>
        <w:pStyle w:val="Odstavecseseznamem"/>
        <w:numPr>
          <w:ilvl w:val="1"/>
          <w:numId w:val="13"/>
        </w:numPr>
        <w:ind w:left="567" w:hanging="567"/>
        <w:contextualSpacing w:val="0"/>
        <w:jc w:val="both"/>
      </w:pPr>
      <w:r w:rsidRPr="00382730">
        <w:t xml:space="preserve">Místem plnění </w:t>
      </w:r>
      <w:r w:rsidR="005E06CB">
        <w:t xml:space="preserve">Výkonu </w:t>
      </w:r>
      <w:r w:rsidR="0046258A">
        <w:t xml:space="preserve">IČ </w:t>
      </w:r>
      <w:r w:rsidR="005725CD">
        <w:t xml:space="preserve">a </w:t>
      </w:r>
      <w:r w:rsidR="005E06CB">
        <w:t>AD</w:t>
      </w:r>
      <w:r w:rsidR="005E06CB" w:rsidRPr="00382730">
        <w:t xml:space="preserve"> </w:t>
      </w:r>
      <w:r w:rsidRPr="00382730">
        <w:t xml:space="preserve">jsou </w:t>
      </w:r>
      <w:r w:rsidR="005725CD">
        <w:t xml:space="preserve">jednotlivé sklady </w:t>
      </w:r>
      <w:r w:rsidR="00AA697F">
        <w:t>Objednatele uvedené v dílčí objednávce</w:t>
      </w:r>
      <w:r w:rsidRPr="00382730">
        <w:t>.</w:t>
      </w:r>
      <w:r w:rsidR="005E06CB">
        <w:t xml:space="preserve"> </w:t>
      </w:r>
      <w:r w:rsidR="00ED2629">
        <w:t xml:space="preserve"> </w:t>
      </w:r>
      <w:r w:rsidR="005E06CB">
        <w:t xml:space="preserve">Místem plnění Díla je sídlo </w:t>
      </w:r>
      <w:r w:rsidR="00144613">
        <w:t>Zhotovitele</w:t>
      </w:r>
      <w:r w:rsidR="005E06CB">
        <w:t xml:space="preserve">, s tím, že se předpokládá i </w:t>
      </w:r>
      <w:r w:rsidR="00DE6D0E">
        <w:t xml:space="preserve">přítomnost </w:t>
      </w:r>
      <w:r w:rsidR="005E06CB">
        <w:t xml:space="preserve">Zhotovitele v místě plnění podle předchozí věty. </w:t>
      </w:r>
    </w:p>
    <w:p w14:paraId="56989478" w14:textId="77777777" w:rsidR="00DB12A3" w:rsidRPr="00382730" w:rsidRDefault="00DB12A3" w:rsidP="00DB12A3">
      <w:pPr>
        <w:pStyle w:val="Odstavecseseznamem"/>
        <w:ind w:left="426" w:firstLine="0"/>
        <w:jc w:val="both"/>
      </w:pPr>
    </w:p>
    <w:p w14:paraId="36849E9B" w14:textId="24C7EAB6" w:rsidR="00A726EB" w:rsidRPr="00EC0C07" w:rsidRDefault="00A726EB" w:rsidP="00A04059">
      <w:pPr>
        <w:pStyle w:val="01-L"/>
        <w:spacing w:before="360"/>
        <w:ind w:left="17"/>
        <w:rPr>
          <w:rFonts w:cs="Arial"/>
          <w:b w:val="0"/>
          <w:sz w:val="22"/>
          <w:szCs w:val="22"/>
        </w:rPr>
      </w:pPr>
      <w:r w:rsidRPr="00EC0C07">
        <w:rPr>
          <w:rFonts w:cs="Arial"/>
          <w:sz w:val="22"/>
          <w:szCs w:val="22"/>
        </w:rPr>
        <w:t xml:space="preserve">Cena </w:t>
      </w:r>
      <w:r w:rsidR="00B76CB8" w:rsidRPr="00EC0C07">
        <w:rPr>
          <w:rFonts w:cs="Arial"/>
          <w:sz w:val="22"/>
          <w:szCs w:val="22"/>
        </w:rPr>
        <w:t>díla</w:t>
      </w:r>
      <w:r w:rsidR="005F2EBC">
        <w:rPr>
          <w:rFonts w:cs="Arial"/>
          <w:sz w:val="22"/>
          <w:szCs w:val="22"/>
        </w:rPr>
        <w:t xml:space="preserve"> a Cena </w:t>
      </w:r>
      <w:r w:rsidR="005C6763">
        <w:rPr>
          <w:rFonts w:cs="Arial"/>
          <w:sz w:val="22"/>
          <w:szCs w:val="22"/>
        </w:rPr>
        <w:t>IČ a AD</w:t>
      </w:r>
    </w:p>
    <w:p w14:paraId="18C56013" w14:textId="77777777" w:rsidR="007A70C4" w:rsidRPr="00ED2629" w:rsidRDefault="007A70C4" w:rsidP="00A04059">
      <w:pPr>
        <w:pStyle w:val="Odstavecseseznamem"/>
        <w:numPr>
          <w:ilvl w:val="1"/>
          <w:numId w:val="14"/>
        </w:numPr>
        <w:ind w:left="567" w:hanging="567"/>
        <w:jc w:val="both"/>
        <w:rPr>
          <w:rFonts w:cs="Arial"/>
          <w:b/>
        </w:rPr>
      </w:pPr>
      <w:r w:rsidRPr="00ED2629">
        <w:rPr>
          <w:rFonts w:cs="Arial"/>
        </w:rPr>
        <w:t>Celková Cena díla v plném rozsahu dle této Smlouvy je stanovena jako cena smluvní ve výši uvedené v dílčí smlouvě.</w:t>
      </w:r>
    </w:p>
    <w:p w14:paraId="6703827B" w14:textId="17F5B599" w:rsidR="007621D3" w:rsidRPr="00626CA0" w:rsidRDefault="00626CA0" w:rsidP="00626CA0">
      <w:pPr>
        <w:pStyle w:val="05-ODST-3"/>
        <w:numPr>
          <w:ilvl w:val="0"/>
          <w:numId w:val="0"/>
        </w:numPr>
        <w:tabs>
          <w:tab w:val="clear" w:pos="1134"/>
        </w:tabs>
        <w:ind w:firstLine="435"/>
      </w:pPr>
      <w:r>
        <w:t xml:space="preserve">6.1.1 </w:t>
      </w:r>
      <w:r w:rsidR="007621D3" w:rsidRPr="00626CA0">
        <w:t>Cena díla bude stanovena na základě jednotkových cen projektovaného díla následovně:</w:t>
      </w:r>
    </w:p>
    <w:tbl>
      <w:tblPr>
        <w:tblStyle w:val="Mkatabulky"/>
        <w:tblW w:w="0" w:type="auto"/>
        <w:tblInd w:w="357" w:type="dxa"/>
        <w:tblLook w:val="04A0" w:firstRow="1" w:lastRow="0" w:firstColumn="1" w:lastColumn="0" w:noHBand="0" w:noVBand="1"/>
      </w:tblPr>
      <w:tblGrid>
        <w:gridCol w:w="4460"/>
        <w:gridCol w:w="4528"/>
      </w:tblGrid>
      <w:tr w:rsidR="003053AF" w14:paraId="524D9072" w14:textId="77777777" w:rsidTr="00513A38">
        <w:tc>
          <w:tcPr>
            <w:tcW w:w="4460" w:type="dxa"/>
          </w:tcPr>
          <w:p w14:paraId="554FE428" w14:textId="746917A3" w:rsidR="003053AF" w:rsidRPr="004071A9" w:rsidRDefault="004071A9" w:rsidP="002544CE">
            <w:pPr>
              <w:pStyle w:val="Zkladntext2"/>
              <w:spacing w:before="120"/>
              <w:ind w:left="0" w:firstLine="0"/>
              <w:rPr>
                <w:rFonts w:cs="Arial"/>
                <w:b w:val="0"/>
                <w:bCs/>
                <w:sz w:val="20"/>
              </w:rPr>
            </w:pPr>
            <w:r w:rsidRPr="004071A9">
              <w:rPr>
                <w:b w:val="0"/>
                <w:bCs/>
                <w:sz w:val="20"/>
              </w:rPr>
              <w:t>rozšíření nebo modernizace systému elektrické požární signalizace (EPS)</w:t>
            </w:r>
          </w:p>
        </w:tc>
        <w:tc>
          <w:tcPr>
            <w:tcW w:w="4528" w:type="dxa"/>
          </w:tcPr>
          <w:p w14:paraId="74F0BB47" w14:textId="77777777" w:rsidR="003053AF" w:rsidRDefault="003053AF" w:rsidP="002544CE">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r w:rsidR="003053AF" w14:paraId="26D91594" w14:textId="77777777" w:rsidTr="00513A38">
        <w:tc>
          <w:tcPr>
            <w:tcW w:w="4460" w:type="dxa"/>
          </w:tcPr>
          <w:p w14:paraId="04AB56C9" w14:textId="5799092A" w:rsidR="003053AF" w:rsidRPr="00711E7E" w:rsidRDefault="00711E7E" w:rsidP="002544CE">
            <w:pPr>
              <w:pStyle w:val="Zkladntext2"/>
              <w:spacing w:before="120"/>
              <w:ind w:left="0" w:firstLine="0"/>
              <w:rPr>
                <w:rFonts w:cs="Arial"/>
                <w:b w:val="0"/>
                <w:bCs/>
                <w:sz w:val="20"/>
              </w:rPr>
            </w:pPr>
            <w:r w:rsidRPr="00711E7E">
              <w:rPr>
                <w:b w:val="0"/>
                <w:bCs/>
                <w:sz w:val="20"/>
              </w:rPr>
              <w:t>instalace zařízení dálkového přenosu (ZDP) pro připojení EPS na pult centralizované ochrany („PCO“) HZS příslušného kraje</w:t>
            </w:r>
          </w:p>
        </w:tc>
        <w:tc>
          <w:tcPr>
            <w:tcW w:w="4528" w:type="dxa"/>
          </w:tcPr>
          <w:p w14:paraId="3C2D09AD" w14:textId="77777777" w:rsidR="003053AF" w:rsidRDefault="003053AF" w:rsidP="002544CE">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r w:rsidR="00513A38" w14:paraId="1D81F07C" w14:textId="77777777" w:rsidTr="00513A38">
        <w:tc>
          <w:tcPr>
            <w:tcW w:w="4460" w:type="dxa"/>
          </w:tcPr>
          <w:p w14:paraId="3EF550E1" w14:textId="2B1E56E8" w:rsidR="00513A38" w:rsidRPr="006E5EF7" w:rsidRDefault="00513A38" w:rsidP="00513A38">
            <w:pPr>
              <w:pStyle w:val="Zkladntext2"/>
              <w:spacing w:before="120"/>
              <w:ind w:left="0" w:firstLine="0"/>
              <w:rPr>
                <w:rFonts w:cs="Arial"/>
                <w:b w:val="0"/>
                <w:bCs/>
                <w:sz w:val="20"/>
              </w:rPr>
            </w:pPr>
            <w:r w:rsidRPr="006E5EF7">
              <w:rPr>
                <w:b w:val="0"/>
                <w:bCs/>
                <w:sz w:val="20"/>
              </w:rPr>
              <w:t>rozšíření nebo modernizace systému detekce hořlavých par (DHP</w:t>
            </w:r>
          </w:p>
        </w:tc>
        <w:tc>
          <w:tcPr>
            <w:tcW w:w="4528" w:type="dxa"/>
          </w:tcPr>
          <w:p w14:paraId="642C95F6" w14:textId="16216EF6" w:rsidR="00513A38" w:rsidRDefault="00513A38" w:rsidP="00513A38">
            <w:pPr>
              <w:pStyle w:val="Zkladntext2"/>
              <w:spacing w:before="120"/>
              <w:ind w:left="0" w:firstLine="0"/>
              <w:rPr>
                <w:rFonts w:cs="Arial"/>
                <w:b w:val="0"/>
                <w:sz w:val="20"/>
              </w:rPr>
            </w:pPr>
            <w:r w:rsidRPr="009B69C1">
              <w:rPr>
                <w:rFonts w:cs="Arial"/>
                <w:b w:val="0"/>
                <w:sz w:val="20"/>
              </w:rPr>
              <w:t>…………………</w:t>
            </w:r>
            <w:proofErr w:type="gramStart"/>
            <w:r w:rsidRPr="009B69C1">
              <w:rPr>
                <w:rFonts w:cs="Arial"/>
                <w:b w:val="0"/>
                <w:sz w:val="20"/>
              </w:rPr>
              <w:t>…….</w:t>
            </w:r>
            <w:proofErr w:type="gramEnd"/>
            <w:r w:rsidRPr="009B69C1">
              <w:rPr>
                <w:rFonts w:cs="Arial"/>
                <w:b w:val="0"/>
                <w:sz w:val="20"/>
              </w:rPr>
              <w:t>,- Kč</w:t>
            </w:r>
          </w:p>
        </w:tc>
      </w:tr>
      <w:tr w:rsidR="00513A38" w14:paraId="13CAB7C3" w14:textId="77777777" w:rsidTr="00513A38">
        <w:tc>
          <w:tcPr>
            <w:tcW w:w="4460" w:type="dxa"/>
          </w:tcPr>
          <w:p w14:paraId="36E45E55" w14:textId="3F4BBF85" w:rsidR="00513A38" w:rsidRDefault="00513A38" w:rsidP="00513A38">
            <w:pPr>
              <w:pStyle w:val="05-ODST-3"/>
              <w:numPr>
                <w:ilvl w:val="0"/>
                <w:numId w:val="0"/>
              </w:numPr>
              <w:tabs>
                <w:tab w:val="clear" w:pos="1134"/>
              </w:tabs>
              <w:ind w:left="-39"/>
              <w:rPr>
                <w:rFonts w:cs="Arial"/>
                <w:b/>
              </w:rPr>
            </w:pPr>
            <w:r w:rsidRPr="00E36D67">
              <w:t xml:space="preserve">rozšíření </w:t>
            </w:r>
            <w:r>
              <w:t xml:space="preserve">nebo modernizace </w:t>
            </w:r>
            <w:r w:rsidRPr="00E36D67">
              <w:t>systému stabilního hasicího zařízení pěno-vodního</w:t>
            </w:r>
            <w:r>
              <w:t xml:space="preserve"> (SHZ), </w:t>
            </w:r>
            <w:r w:rsidRPr="00E36D67">
              <w:t xml:space="preserve">stabilního </w:t>
            </w:r>
            <w:r>
              <w:t xml:space="preserve">chladícího </w:t>
            </w:r>
            <w:r w:rsidRPr="00E36D67">
              <w:t xml:space="preserve">zařízení </w:t>
            </w:r>
            <w:r>
              <w:t>v</w:t>
            </w:r>
            <w:r w:rsidRPr="00E36D67">
              <w:t>odního</w:t>
            </w:r>
            <w:r>
              <w:t xml:space="preserve"> (SCHZ),</w:t>
            </w:r>
          </w:p>
        </w:tc>
        <w:tc>
          <w:tcPr>
            <w:tcW w:w="4528" w:type="dxa"/>
          </w:tcPr>
          <w:p w14:paraId="7203B885" w14:textId="1BAA7E74" w:rsidR="00513A38" w:rsidRDefault="00513A38" w:rsidP="00513A38">
            <w:pPr>
              <w:pStyle w:val="Zkladntext2"/>
              <w:spacing w:before="120"/>
              <w:ind w:left="0" w:firstLine="0"/>
              <w:rPr>
                <w:rFonts w:cs="Arial"/>
                <w:b w:val="0"/>
                <w:sz w:val="20"/>
              </w:rPr>
            </w:pPr>
            <w:r w:rsidRPr="009B69C1">
              <w:rPr>
                <w:rFonts w:cs="Arial"/>
                <w:b w:val="0"/>
                <w:sz w:val="20"/>
              </w:rPr>
              <w:t>…………………</w:t>
            </w:r>
            <w:proofErr w:type="gramStart"/>
            <w:r w:rsidRPr="009B69C1">
              <w:rPr>
                <w:rFonts w:cs="Arial"/>
                <w:b w:val="0"/>
                <w:sz w:val="20"/>
              </w:rPr>
              <w:t>…….</w:t>
            </w:r>
            <w:proofErr w:type="gramEnd"/>
            <w:r w:rsidRPr="009B69C1">
              <w:rPr>
                <w:rFonts w:cs="Arial"/>
                <w:b w:val="0"/>
                <w:sz w:val="20"/>
              </w:rPr>
              <w:t>,- Kč</w:t>
            </w:r>
          </w:p>
        </w:tc>
      </w:tr>
      <w:tr w:rsidR="00513A38" w14:paraId="76FAD4A6" w14:textId="77777777" w:rsidTr="00513A38">
        <w:tc>
          <w:tcPr>
            <w:tcW w:w="4460" w:type="dxa"/>
          </w:tcPr>
          <w:p w14:paraId="1FC10BB1" w14:textId="328918E9" w:rsidR="00513A38" w:rsidRDefault="00513A38" w:rsidP="00513A38">
            <w:pPr>
              <w:pStyle w:val="05-ODST-3"/>
              <w:numPr>
                <w:ilvl w:val="0"/>
                <w:numId w:val="0"/>
              </w:numPr>
              <w:tabs>
                <w:tab w:val="clear" w:pos="1134"/>
              </w:tabs>
              <w:rPr>
                <w:rFonts w:cs="Arial"/>
                <w:b/>
              </w:rPr>
            </w:pPr>
            <w:r w:rsidRPr="00E36D67">
              <w:t xml:space="preserve">rozšíření </w:t>
            </w:r>
            <w:r>
              <w:t xml:space="preserve">nebo modernizace </w:t>
            </w:r>
            <w:r w:rsidRPr="00E36D67">
              <w:t xml:space="preserve">systému stabilního hasicího zařízení </w:t>
            </w:r>
            <w:r>
              <w:t>plynového (GHZ),</w:t>
            </w:r>
          </w:p>
        </w:tc>
        <w:tc>
          <w:tcPr>
            <w:tcW w:w="4528" w:type="dxa"/>
          </w:tcPr>
          <w:p w14:paraId="4BEA4F8E" w14:textId="76C1EC9F" w:rsidR="00513A38" w:rsidRDefault="00513A38" w:rsidP="00513A38">
            <w:pPr>
              <w:pStyle w:val="Zkladntext2"/>
              <w:spacing w:before="120"/>
              <w:ind w:left="0" w:firstLine="0"/>
              <w:rPr>
                <w:rFonts w:cs="Arial"/>
                <w:b w:val="0"/>
                <w:sz w:val="20"/>
              </w:rPr>
            </w:pPr>
            <w:r w:rsidRPr="009B69C1">
              <w:rPr>
                <w:rFonts w:cs="Arial"/>
                <w:b w:val="0"/>
                <w:sz w:val="20"/>
              </w:rPr>
              <w:t>…………………</w:t>
            </w:r>
            <w:proofErr w:type="gramStart"/>
            <w:r w:rsidRPr="009B69C1">
              <w:rPr>
                <w:rFonts w:cs="Arial"/>
                <w:b w:val="0"/>
                <w:sz w:val="20"/>
              </w:rPr>
              <w:t>…….</w:t>
            </w:r>
            <w:proofErr w:type="gramEnd"/>
            <w:r w:rsidRPr="009B69C1">
              <w:rPr>
                <w:rFonts w:cs="Arial"/>
                <w:b w:val="0"/>
                <w:sz w:val="20"/>
              </w:rPr>
              <w:t>,- Kč</w:t>
            </w:r>
          </w:p>
        </w:tc>
      </w:tr>
      <w:tr w:rsidR="00513A38" w14:paraId="5AC75A35" w14:textId="77777777" w:rsidTr="00513A38">
        <w:tc>
          <w:tcPr>
            <w:tcW w:w="4460" w:type="dxa"/>
          </w:tcPr>
          <w:p w14:paraId="0FBCCAE3" w14:textId="64344089" w:rsidR="00513A38" w:rsidRPr="00E41AE7" w:rsidRDefault="00513A38" w:rsidP="00513A38">
            <w:pPr>
              <w:pStyle w:val="Zkladntext2"/>
              <w:spacing w:before="120"/>
              <w:ind w:left="0" w:firstLine="0"/>
              <w:rPr>
                <w:rFonts w:cs="Arial"/>
                <w:b w:val="0"/>
                <w:bCs/>
                <w:sz w:val="20"/>
              </w:rPr>
            </w:pPr>
            <w:r w:rsidRPr="00E41AE7">
              <w:rPr>
                <w:b w:val="0"/>
                <w:bCs/>
                <w:sz w:val="20"/>
              </w:rPr>
              <w:t>architektonické – stavební řešení na stavební práce, v případě že budou nutné stavební úpravy objektů, např. zvětšení kapacity nebo opravy záchytných a havarijních jímek pro zachytávání hasebních látek SHZ, výstavba objektu pro ventilovou stanici SHZ, zastřešení stávající otevřených technologických zařízení</w:t>
            </w:r>
          </w:p>
        </w:tc>
        <w:tc>
          <w:tcPr>
            <w:tcW w:w="4528" w:type="dxa"/>
          </w:tcPr>
          <w:p w14:paraId="58C00D34" w14:textId="089F90B8" w:rsidR="00513A38" w:rsidRDefault="00513A38" w:rsidP="00513A38">
            <w:pPr>
              <w:pStyle w:val="Zkladntext2"/>
              <w:spacing w:before="120"/>
              <w:ind w:left="0" w:firstLine="0"/>
              <w:rPr>
                <w:rFonts w:cs="Arial"/>
                <w:b w:val="0"/>
                <w:sz w:val="20"/>
              </w:rPr>
            </w:pPr>
            <w:r w:rsidRPr="009B69C1">
              <w:rPr>
                <w:rFonts w:cs="Arial"/>
                <w:b w:val="0"/>
                <w:sz w:val="20"/>
              </w:rPr>
              <w:t>…………………</w:t>
            </w:r>
            <w:proofErr w:type="gramStart"/>
            <w:r w:rsidRPr="009B69C1">
              <w:rPr>
                <w:rFonts w:cs="Arial"/>
                <w:b w:val="0"/>
                <w:sz w:val="20"/>
              </w:rPr>
              <w:t>…….</w:t>
            </w:r>
            <w:proofErr w:type="gramEnd"/>
            <w:r w:rsidRPr="009B69C1">
              <w:rPr>
                <w:rFonts w:cs="Arial"/>
                <w:b w:val="0"/>
                <w:sz w:val="20"/>
              </w:rPr>
              <w:t>,- Kč</w:t>
            </w:r>
          </w:p>
        </w:tc>
      </w:tr>
    </w:tbl>
    <w:p w14:paraId="7492311C" w14:textId="77777777" w:rsidR="003053AF" w:rsidRDefault="003053AF" w:rsidP="00626CA0">
      <w:pPr>
        <w:pStyle w:val="Odstavec3"/>
        <w:tabs>
          <w:tab w:val="clear" w:pos="1134"/>
          <w:tab w:val="clear" w:pos="1364"/>
        </w:tabs>
        <w:ind w:left="0" w:firstLine="357"/>
        <w:jc w:val="left"/>
        <w:rPr>
          <w:rFonts w:cs="Arial"/>
        </w:rPr>
      </w:pPr>
    </w:p>
    <w:p w14:paraId="5642134D" w14:textId="636ED25E" w:rsidR="009D6632" w:rsidRDefault="00ED2629" w:rsidP="00626CA0">
      <w:pPr>
        <w:pStyle w:val="Odstavec3"/>
        <w:tabs>
          <w:tab w:val="clear" w:pos="1134"/>
          <w:tab w:val="clear" w:pos="1364"/>
        </w:tabs>
        <w:ind w:left="0" w:firstLine="357"/>
        <w:jc w:val="left"/>
        <w:rPr>
          <w:rFonts w:cs="Arial"/>
        </w:rPr>
      </w:pPr>
      <w:r w:rsidRPr="00ED2629">
        <w:rPr>
          <w:rFonts w:cs="Arial"/>
        </w:rPr>
        <w:t xml:space="preserve">6.1.2 </w:t>
      </w:r>
      <w:r w:rsidR="009D6632" w:rsidRPr="00ED2629">
        <w:rPr>
          <w:rFonts w:cs="Arial"/>
        </w:rPr>
        <w:t xml:space="preserve">Cena za Výkon </w:t>
      </w:r>
      <w:r w:rsidR="00CE7A11">
        <w:rPr>
          <w:rFonts w:cs="Arial"/>
        </w:rPr>
        <w:t xml:space="preserve">inženýrských činností </w:t>
      </w:r>
    </w:p>
    <w:tbl>
      <w:tblPr>
        <w:tblStyle w:val="Mkatabulky"/>
        <w:tblW w:w="0" w:type="auto"/>
        <w:tblInd w:w="357" w:type="dxa"/>
        <w:tblLook w:val="04A0" w:firstRow="1" w:lastRow="0" w:firstColumn="1" w:lastColumn="0" w:noHBand="0" w:noVBand="1"/>
      </w:tblPr>
      <w:tblGrid>
        <w:gridCol w:w="4455"/>
        <w:gridCol w:w="4533"/>
      </w:tblGrid>
      <w:tr w:rsidR="00CE7A11" w14:paraId="4B3CF86C" w14:textId="77777777" w:rsidTr="002544CE">
        <w:tc>
          <w:tcPr>
            <w:tcW w:w="4584" w:type="dxa"/>
          </w:tcPr>
          <w:p w14:paraId="2D9AFE4D" w14:textId="07279440" w:rsidR="00CE7A11" w:rsidRDefault="00CE7A11" w:rsidP="002544CE">
            <w:pPr>
              <w:pStyle w:val="Zkladntext2"/>
              <w:spacing w:before="120"/>
              <w:ind w:left="0" w:firstLine="0"/>
              <w:rPr>
                <w:rFonts w:cs="Arial"/>
                <w:b w:val="0"/>
                <w:sz w:val="20"/>
              </w:rPr>
            </w:pPr>
            <w:r>
              <w:rPr>
                <w:rFonts w:cs="Arial"/>
                <w:b w:val="0"/>
                <w:sz w:val="20"/>
              </w:rPr>
              <w:t>Cena za 1 hodinu výkonu inženýrských činn</w:t>
            </w:r>
            <w:r w:rsidR="00F97684">
              <w:rPr>
                <w:rFonts w:cs="Arial"/>
                <w:b w:val="0"/>
                <w:sz w:val="20"/>
              </w:rPr>
              <w:t>o</w:t>
            </w:r>
            <w:r>
              <w:rPr>
                <w:rFonts w:cs="Arial"/>
                <w:b w:val="0"/>
                <w:sz w:val="20"/>
              </w:rPr>
              <w:t>stí včetně cestovného</w:t>
            </w:r>
          </w:p>
        </w:tc>
        <w:tc>
          <w:tcPr>
            <w:tcW w:w="4630" w:type="dxa"/>
          </w:tcPr>
          <w:p w14:paraId="2E1A8A6B" w14:textId="77777777" w:rsidR="00CE7A11" w:rsidRDefault="00CE7A11" w:rsidP="002544CE">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bl>
    <w:p w14:paraId="67F2B5D7" w14:textId="77777777" w:rsidR="000375F7" w:rsidRDefault="000375F7" w:rsidP="00626CA0">
      <w:pPr>
        <w:pStyle w:val="Odstavec3"/>
        <w:tabs>
          <w:tab w:val="clear" w:pos="1134"/>
          <w:tab w:val="clear" w:pos="1364"/>
        </w:tabs>
        <w:ind w:left="0" w:firstLine="357"/>
        <w:jc w:val="left"/>
        <w:rPr>
          <w:rFonts w:cs="Arial"/>
        </w:rPr>
      </w:pPr>
    </w:p>
    <w:p w14:paraId="143A44AE" w14:textId="656ED51D" w:rsidR="000E4D68" w:rsidRPr="00ED2629" w:rsidRDefault="009D6632" w:rsidP="00626CA0">
      <w:pPr>
        <w:pStyle w:val="Odstavec3"/>
        <w:tabs>
          <w:tab w:val="clear" w:pos="1134"/>
          <w:tab w:val="clear" w:pos="1364"/>
        </w:tabs>
        <w:ind w:left="0" w:firstLine="357"/>
        <w:jc w:val="left"/>
        <w:rPr>
          <w:rFonts w:cs="Arial"/>
        </w:rPr>
      </w:pPr>
      <w:r>
        <w:rPr>
          <w:rFonts w:cs="Arial"/>
        </w:rPr>
        <w:t xml:space="preserve">6.1.3 </w:t>
      </w:r>
      <w:r w:rsidR="000E4D68" w:rsidRPr="00ED2629">
        <w:rPr>
          <w:rFonts w:cs="Arial"/>
        </w:rPr>
        <w:t xml:space="preserve">Cena za </w:t>
      </w:r>
      <w:r w:rsidR="005F2EBC" w:rsidRPr="00ED2629">
        <w:rPr>
          <w:rFonts w:cs="Arial"/>
        </w:rPr>
        <w:t xml:space="preserve">Výkon </w:t>
      </w:r>
      <w:r w:rsidR="000E4D68" w:rsidRPr="00ED2629">
        <w:rPr>
          <w:rFonts w:cs="Arial"/>
        </w:rPr>
        <w:t>autorského dozoru</w:t>
      </w:r>
      <w:r w:rsidR="000E4D68" w:rsidRPr="00ED2629">
        <w:rPr>
          <w:rFonts w:cs="Arial"/>
        </w:rPr>
        <w:tab/>
      </w:r>
      <w:r w:rsidR="000E4D68" w:rsidRPr="00ED2629">
        <w:rPr>
          <w:rFonts w:cs="Arial"/>
        </w:rPr>
        <w:tab/>
      </w:r>
      <w:r w:rsidR="000E4D68" w:rsidRPr="00ED2629">
        <w:rPr>
          <w:rFonts w:cs="Arial"/>
        </w:rPr>
        <w:tab/>
      </w:r>
    </w:p>
    <w:tbl>
      <w:tblPr>
        <w:tblStyle w:val="Mkatabulky"/>
        <w:tblW w:w="0" w:type="auto"/>
        <w:tblInd w:w="357" w:type="dxa"/>
        <w:tblLook w:val="04A0" w:firstRow="1" w:lastRow="0" w:firstColumn="1" w:lastColumn="0" w:noHBand="0" w:noVBand="1"/>
      </w:tblPr>
      <w:tblGrid>
        <w:gridCol w:w="4453"/>
        <w:gridCol w:w="4535"/>
      </w:tblGrid>
      <w:tr w:rsidR="00867468" w14:paraId="27F4CC53" w14:textId="77777777" w:rsidTr="00386AA6">
        <w:tc>
          <w:tcPr>
            <w:tcW w:w="4584" w:type="dxa"/>
          </w:tcPr>
          <w:p w14:paraId="1A6993DD" w14:textId="77777777" w:rsidR="00867468" w:rsidRDefault="00867468" w:rsidP="000F0473">
            <w:pPr>
              <w:pStyle w:val="Zkladntext2"/>
              <w:spacing w:before="120"/>
              <w:ind w:left="0" w:firstLine="0"/>
              <w:rPr>
                <w:rFonts w:cs="Arial"/>
                <w:b w:val="0"/>
                <w:sz w:val="20"/>
              </w:rPr>
            </w:pPr>
            <w:r>
              <w:rPr>
                <w:rFonts w:cs="Arial"/>
                <w:b w:val="0"/>
                <w:sz w:val="20"/>
              </w:rPr>
              <w:t>Cena za 1 hodinu výkonu autorského dozoru v kanceláři bez nároku na cest</w:t>
            </w:r>
            <w:r w:rsidR="000F0473">
              <w:rPr>
                <w:rFonts w:cs="Arial"/>
                <w:b w:val="0"/>
                <w:sz w:val="20"/>
              </w:rPr>
              <w:t>o</w:t>
            </w:r>
            <w:r>
              <w:rPr>
                <w:rFonts w:cs="Arial"/>
                <w:b w:val="0"/>
                <w:sz w:val="20"/>
              </w:rPr>
              <w:t>vné</w:t>
            </w:r>
          </w:p>
        </w:tc>
        <w:tc>
          <w:tcPr>
            <w:tcW w:w="4630" w:type="dxa"/>
          </w:tcPr>
          <w:p w14:paraId="5F5A5827" w14:textId="77777777" w:rsidR="00867468" w:rsidRDefault="000F0473" w:rsidP="00EC0C07">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r w:rsidR="00386AA6" w14:paraId="60F39A94" w14:textId="77777777" w:rsidTr="00386AA6">
        <w:tc>
          <w:tcPr>
            <w:tcW w:w="4584" w:type="dxa"/>
          </w:tcPr>
          <w:p w14:paraId="754F652A" w14:textId="77777777" w:rsidR="00386AA6" w:rsidRDefault="00386AA6" w:rsidP="000F0473">
            <w:pPr>
              <w:pStyle w:val="Zkladntext2"/>
              <w:spacing w:before="120"/>
              <w:ind w:left="0" w:firstLine="0"/>
              <w:rPr>
                <w:rFonts w:cs="Arial"/>
                <w:b w:val="0"/>
                <w:sz w:val="20"/>
              </w:rPr>
            </w:pPr>
            <w:r>
              <w:rPr>
                <w:rFonts w:cs="Arial"/>
                <w:b w:val="0"/>
                <w:sz w:val="20"/>
              </w:rPr>
              <w:t>Cena za 1 hodinu výkonu autorského dozoru na staveništi včetně cestovného</w:t>
            </w:r>
          </w:p>
        </w:tc>
        <w:tc>
          <w:tcPr>
            <w:tcW w:w="4630" w:type="dxa"/>
          </w:tcPr>
          <w:p w14:paraId="01E8F45F" w14:textId="77777777" w:rsidR="00386AA6" w:rsidRDefault="00386AA6" w:rsidP="00EC0C07">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bl>
    <w:p w14:paraId="7C7E1733" w14:textId="77777777" w:rsidR="007621D3" w:rsidRPr="00FA1E66" w:rsidRDefault="00EC0C07" w:rsidP="00EC0C07">
      <w:pPr>
        <w:pStyle w:val="Zkladntext2"/>
        <w:spacing w:before="120"/>
        <w:ind w:left="357" w:firstLine="351"/>
        <w:rPr>
          <w:rFonts w:cs="Arial"/>
          <w:b w:val="0"/>
          <w:sz w:val="20"/>
        </w:rPr>
      </w:pPr>
      <w:r w:rsidRPr="00FA1E66">
        <w:rPr>
          <w:rFonts w:cs="Arial"/>
          <w:b w:val="0"/>
          <w:sz w:val="20"/>
        </w:rPr>
        <w:t xml:space="preserve">    </w:t>
      </w:r>
    </w:p>
    <w:p w14:paraId="0C4D04E7" w14:textId="7546E4EB" w:rsidR="007A70C4" w:rsidRPr="00FA1E66" w:rsidRDefault="007A70C4" w:rsidP="00A04059">
      <w:pPr>
        <w:pStyle w:val="Odstavecseseznamem"/>
        <w:numPr>
          <w:ilvl w:val="1"/>
          <w:numId w:val="14"/>
        </w:numPr>
        <w:ind w:left="567" w:hanging="567"/>
        <w:jc w:val="both"/>
        <w:rPr>
          <w:rFonts w:cs="Arial"/>
        </w:rPr>
      </w:pPr>
      <w:r w:rsidRPr="00FA1E66">
        <w:rPr>
          <w:rFonts w:cs="Arial"/>
        </w:rPr>
        <w:t xml:space="preserve">K Ceně </w:t>
      </w:r>
      <w:r w:rsidR="00FC4442">
        <w:rPr>
          <w:rFonts w:cs="Arial"/>
        </w:rPr>
        <w:t>D</w:t>
      </w:r>
      <w:r w:rsidRPr="00FA1E66">
        <w:rPr>
          <w:rFonts w:cs="Arial"/>
        </w:rPr>
        <w:t xml:space="preserve">íla </w:t>
      </w:r>
      <w:r w:rsidR="000F0473" w:rsidRPr="00FA1E66">
        <w:rPr>
          <w:rFonts w:cs="Arial"/>
        </w:rPr>
        <w:t xml:space="preserve">a stejně tak i Ceně </w:t>
      </w:r>
      <w:r w:rsidR="00F97684">
        <w:rPr>
          <w:rFonts w:cs="Arial"/>
        </w:rPr>
        <w:t xml:space="preserve">IČ a </w:t>
      </w:r>
      <w:r w:rsidR="000F0473" w:rsidRPr="00FA1E66">
        <w:rPr>
          <w:rFonts w:cs="Arial"/>
        </w:rPr>
        <w:t xml:space="preserve">AD </w:t>
      </w:r>
      <w:r w:rsidRPr="00FA1E66">
        <w:rPr>
          <w:rFonts w:cs="Arial"/>
        </w:rPr>
        <w:t>bude při fakturaci připočtena DPH v zákonné výši.</w:t>
      </w:r>
    </w:p>
    <w:p w14:paraId="01C1D1B0" w14:textId="116FB940" w:rsidR="00F573F2" w:rsidRPr="00FA1E66" w:rsidRDefault="00CE7C5E" w:rsidP="00A04059">
      <w:pPr>
        <w:pStyle w:val="Odstavecseseznamem"/>
        <w:numPr>
          <w:ilvl w:val="1"/>
          <w:numId w:val="14"/>
        </w:numPr>
        <w:ind w:left="567" w:hanging="567"/>
        <w:contextualSpacing w:val="0"/>
        <w:jc w:val="both"/>
        <w:rPr>
          <w:rFonts w:cs="Arial"/>
        </w:rPr>
      </w:pPr>
      <w:r w:rsidRPr="00FA1E66">
        <w:rPr>
          <w:rFonts w:cs="Arial"/>
        </w:rPr>
        <w:t>Uvedené</w:t>
      </w:r>
      <w:r w:rsidR="00F573F2" w:rsidRPr="00FA1E66">
        <w:rPr>
          <w:rFonts w:cs="Arial"/>
        </w:rPr>
        <w:t xml:space="preserve"> ceny jsou definovány jako nejvýše přípustné a neměnné se započtením veškerých nákladů, rizik, zisku apod. (včetně veškerých dalších nákladů např. dopravy, poplatků, režijních </w:t>
      </w:r>
      <w:r w:rsidR="00F573F2" w:rsidRPr="00FA1E66">
        <w:rPr>
          <w:rFonts w:cs="Arial"/>
        </w:rPr>
        <w:lastRenderedPageBreak/>
        <w:t>nákladů atd.) a jsou pro Zhotovitele závazné po celou dobu trvání této Smlouvy jako jediné přípustné</w:t>
      </w:r>
      <w:r w:rsidRPr="00FA1E66">
        <w:rPr>
          <w:rFonts w:cs="Arial"/>
        </w:rPr>
        <w:t xml:space="preserve"> </w:t>
      </w:r>
      <w:r w:rsidR="00F573F2" w:rsidRPr="00FA1E66">
        <w:rPr>
          <w:rFonts w:cs="Arial"/>
        </w:rPr>
        <w:t>ceny pro stanovení Ceny díla</w:t>
      </w:r>
      <w:r w:rsidR="00514EBF" w:rsidRPr="00FA1E66">
        <w:rPr>
          <w:rFonts w:cs="Arial"/>
        </w:rPr>
        <w:t xml:space="preserve"> a Ceny </w:t>
      </w:r>
      <w:r w:rsidR="00F97684">
        <w:rPr>
          <w:rFonts w:cs="Arial"/>
        </w:rPr>
        <w:t xml:space="preserve">IČ a Ceny </w:t>
      </w:r>
      <w:r w:rsidR="00514EBF" w:rsidRPr="00FA1E66">
        <w:rPr>
          <w:rFonts w:cs="Arial"/>
        </w:rPr>
        <w:t>AD</w:t>
      </w:r>
      <w:r w:rsidR="00F573F2" w:rsidRPr="00FA1E66">
        <w:rPr>
          <w:rFonts w:cs="Arial"/>
        </w:rPr>
        <w:t xml:space="preserve"> předkládaného Objednatelem</w:t>
      </w:r>
      <w:r w:rsidR="00707749" w:rsidRPr="00FA1E66">
        <w:rPr>
          <w:rFonts w:cs="Arial"/>
        </w:rPr>
        <w:t xml:space="preserve"> v ob</w:t>
      </w:r>
      <w:r w:rsidR="00F573F2" w:rsidRPr="00FA1E66">
        <w:rPr>
          <w:rFonts w:cs="Arial"/>
        </w:rPr>
        <w:t>j</w:t>
      </w:r>
      <w:r w:rsidR="00707749" w:rsidRPr="00FA1E66">
        <w:rPr>
          <w:rFonts w:cs="Arial"/>
        </w:rPr>
        <w:t>e</w:t>
      </w:r>
      <w:r w:rsidR="00F573F2" w:rsidRPr="00FA1E66">
        <w:rPr>
          <w:rFonts w:cs="Arial"/>
        </w:rPr>
        <w:t xml:space="preserve">dnávce. </w:t>
      </w:r>
    </w:p>
    <w:p w14:paraId="0395F028" w14:textId="5284A524" w:rsidR="007A70C4" w:rsidRPr="00FA1E66" w:rsidRDefault="00A726EB" w:rsidP="00A04059">
      <w:pPr>
        <w:pStyle w:val="Odstavecseseznamem"/>
        <w:numPr>
          <w:ilvl w:val="1"/>
          <w:numId w:val="14"/>
        </w:numPr>
        <w:ind w:left="567" w:hanging="567"/>
        <w:contextualSpacing w:val="0"/>
        <w:jc w:val="both"/>
        <w:rPr>
          <w:rFonts w:cs="Arial"/>
        </w:rPr>
      </w:pPr>
      <w:r w:rsidRPr="00FA1E66">
        <w:rPr>
          <w:rFonts w:cs="Arial"/>
        </w:rPr>
        <w:t xml:space="preserve">Zhotovitel nese v rámci </w:t>
      </w:r>
      <w:r w:rsidR="00514EBF" w:rsidRPr="00FA1E66">
        <w:rPr>
          <w:rFonts w:cs="Arial"/>
        </w:rPr>
        <w:t xml:space="preserve">provádění </w:t>
      </w:r>
      <w:r w:rsidR="00707749" w:rsidRPr="00FA1E66">
        <w:rPr>
          <w:rFonts w:cs="Arial"/>
        </w:rPr>
        <w:t>D</w:t>
      </w:r>
      <w:r w:rsidRPr="00FA1E66">
        <w:rPr>
          <w:rFonts w:cs="Arial"/>
        </w:rPr>
        <w:t>íla</w:t>
      </w:r>
      <w:r w:rsidR="00514EBF" w:rsidRPr="00FA1E66">
        <w:rPr>
          <w:rFonts w:cs="Arial"/>
        </w:rPr>
        <w:t xml:space="preserve"> a </w:t>
      </w:r>
      <w:r w:rsidR="00F97684">
        <w:rPr>
          <w:rFonts w:cs="Arial"/>
        </w:rPr>
        <w:t xml:space="preserve">IČ a </w:t>
      </w:r>
      <w:r w:rsidR="00922865" w:rsidRPr="00FA1E66">
        <w:rPr>
          <w:rFonts w:cs="Arial"/>
        </w:rPr>
        <w:t>AD</w:t>
      </w:r>
      <w:r w:rsidRPr="00FA1E66">
        <w:rPr>
          <w:rFonts w:cs="Arial"/>
        </w:rPr>
        <w:t xml:space="preserve"> veškeré náklady a poplatky související s plněním </w:t>
      </w:r>
      <w:r w:rsidR="00707749" w:rsidRPr="00FA1E66">
        <w:rPr>
          <w:rFonts w:cs="Arial"/>
        </w:rPr>
        <w:t>D</w:t>
      </w:r>
      <w:r w:rsidRPr="00FA1E66">
        <w:rPr>
          <w:rFonts w:cs="Arial"/>
        </w:rPr>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w:t>
      </w:r>
      <w:r w:rsidR="007F218F" w:rsidRPr="00FA1E66">
        <w:rPr>
          <w:rFonts w:cs="Arial"/>
        </w:rPr>
        <w:t>vzniklých vad</w:t>
      </w:r>
      <w:r w:rsidRPr="00FA1E66">
        <w:rPr>
          <w:rFonts w:cs="Arial"/>
        </w:rPr>
        <w:t>.</w:t>
      </w:r>
    </w:p>
    <w:p w14:paraId="2A2AF03F" w14:textId="77777777" w:rsidR="00A726EB" w:rsidRPr="00FA1E66" w:rsidRDefault="007A70C4" w:rsidP="00A04059">
      <w:pPr>
        <w:pStyle w:val="Odstavecseseznamem"/>
        <w:numPr>
          <w:ilvl w:val="1"/>
          <w:numId w:val="14"/>
        </w:numPr>
        <w:ind w:left="567" w:hanging="567"/>
        <w:contextualSpacing w:val="0"/>
        <w:jc w:val="both"/>
        <w:rPr>
          <w:rFonts w:cs="Arial"/>
        </w:rPr>
      </w:pPr>
      <w:r w:rsidRPr="00FA1E66">
        <w:rPr>
          <w:rFonts w:cs="Arial"/>
        </w:rPr>
        <w:t>Smluvní strany se dohodly, že Zhotovitel nemá v průběhu plnění</w:t>
      </w:r>
      <w:r w:rsidR="00BE3A49" w:rsidRPr="00FA1E66">
        <w:rPr>
          <w:rFonts w:cs="Arial"/>
        </w:rPr>
        <w:t xml:space="preserve"> dílčí s</w:t>
      </w:r>
      <w:r w:rsidRPr="00FA1E66">
        <w:rPr>
          <w:rFonts w:cs="Arial"/>
        </w:rPr>
        <w:t>mlouvy nárok na zálohy ze strany Objednatele. Objednatel není p</w:t>
      </w:r>
      <w:r w:rsidR="00BE3A49" w:rsidRPr="00FA1E66">
        <w:rPr>
          <w:rFonts w:cs="Arial"/>
        </w:rPr>
        <w:t>ovinen hradit v průběhu plnění dílčí s</w:t>
      </w:r>
      <w:r w:rsidRPr="00FA1E66">
        <w:rPr>
          <w:rFonts w:cs="Arial"/>
        </w:rPr>
        <w:t xml:space="preserve">mlouvy přiměřenou část odměny ve smyslu ustanovení § 2611 </w:t>
      </w:r>
      <w:r w:rsidR="0009266D" w:rsidRPr="00FA1E66">
        <w:rPr>
          <w:rFonts w:cs="Arial"/>
        </w:rPr>
        <w:t>O</w:t>
      </w:r>
      <w:r w:rsidRPr="00FA1E66">
        <w:rPr>
          <w:rFonts w:cs="Arial"/>
        </w:rPr>
        <w:t>bčansk</w:t>
      </w:r>
      <w:r w:rsidR="0009266D" w:rsidRPr="00FA1E66">
        <w:rPr>
          <w:rFonts w:cs="Arial"/>
        </w:rPr>
        <w:t>ého</w:t>
      </w:r>
      <w:r w:rsidRPr="00FA1E66">
        <w:rPr>
          <w:rFonts w:cs="Arial"/>
        </w:rPr>
        <w:t xml:space="preserve"> zákoník</w:t>
      </w:r>
      <w:r w:rsidR="0009266D" w:rsidRPr="00FA1E66">
        <w:rPr>
          <w:rFonts w:cs="Arial"/>
        </w:rPr>
        <w:t>u,</w:t>
      </w:r>
      <w:r w:rsidRPr="00FA1E66">
        <w:rPr>
          <w:rFonts w:cs="Arial"/>
        </w:rPr>
        <w:t xml:space="preserve"> nebude-li dohodnuto mezi </w:t>
      </w:r>
      <w:r w:rsidR="0009266D" w:rsidRPr="00FA1E66">
        <w:rPr>
          <w:rFonts w:cs="Arial"/>
        </w:rPr>
        <w:t xml:space="preserve">Smluvními </w:t>
      </w:r>
      <w:r w:rsidRPr="00FA1E66">
        <w:rPr>
          <w:rFonts w:cs="Arial"/>
        </w:rPr>
        <w:t>stranami jinak.</w:t>
      </w:r>
    </w:p>
    <w:p w14:paraId="4C4F76D2" w14:textId="77777777" w:rsidR="00FA1E66" w:rsidRPr="00C8078E" w:rsidRDefault="00A726EB" w:rsidP="00A04059">
      <w:pPr>
        <w:pStyle w:val="01-L"/>
        <w:spacing w:before="360"/>
        <w:ind w:left="567" w:hanging="567"/>
        <w:rPr>
          <w:rFonts w:cs="Arial"/>
          <w:b w:val="0"/>
          <w:sz w:val="22"/>
          <w:szCs w:val="22"/>
        </w:rPr>
      </w:pPr>
      <w:r w:rsidRPr="00C8078E">
        <w:rPr>
          <w:rFonts w:cs="Arial"/>
          <w:sz w:val="22"/>
          <w:szCs w:val="22"/>
        </w:rPr>
        <w:t>Platební podmínky</w:t>
      </w:r>
    </w:p>
    <w:p w14:paraId="1F8E2DFF" w14:textId="22ABEB35" w:rsidR="00A303B2" w:rsidRPr="00FA1E66" w:rsidRDefault="00FA1E66" w:rsidP="00A04059">
      <w:pPr>
        <w:pStyle w:val="Odstavecseseznamem"/>
        <w:numPr>
          <w:ilvl w:val="1"/>
          <w:numId w:val="15"/>
        </w:numPr>
        <w:ind w:left="567" w:hanging="567"/>
        <w:jc w:val="both"/>
        <w:rPr>
          <w:rFonts w:cs="Arial"/>
        </w:rPr>
      </w:pPr>
      <w:r w:rsidRPr="00FA1E66">
        <w:rPr>
          <w:rFonts w:cs="Arial"/>
        </w:rPr>
        <w:t>O</w:t>
      </w:r>
      <w:r w:rsidR="00A726EB" w:rsidRPr="00FA1E66">
        <w:rPr>
          <w:rFonts w:cs="Arial"/>
        </w:rPr>
        <w:t xml:space="preserve">bjednatel neposkytuje zálohy. </w:t>
      </w:r>
      <w:r w:rsidR="00BE3A49" w:rsidRPr="00FA1E66">
        <w:rPr>
          <w:rFonts w:cs="Arial"/>
        </w:rPr>
        <w:t xml:space="preserve">Cena díla </w:t>
      </w:r>
      <w:r w:rsidR="003712E0" w:rsidRPr="00FA1E66">
        <w:rPr>
          <w:rFonts w:cs="Arial"/>
        </w:rPr>
        <w:t xml:space="preserve">(vypracování PD) </w:t>
      </w:r>
      <w:r w:rsidR="00BE3A49" w:rsidRPr="00FA1E66">
        <w:rPr>
          <w:rFonts w:cs="Arial"/>
        </w:rPr>
        <w:t>bude Objednatelem</w:t>
      </w:r>
      <w:r w:rsidR="00A726EB" w:rsidRPr="00FA1E66">
        <w:rPr>
          <w:rFonts w:cs="Arial"/>
        </w:rPr>
        <w:t xml:space="preserve"> </w:t>
      </w:r>
      <w:r w:rsidR="00BE3A49" w:rsidRPr="00FA1E66">
        <w:rPr>
          <w:rFonts w:cs="Arial"/>
        </w:rPr>
        <w:t xml:space="preserve">uhrazena jednorázově </w:t>
      </w:r>
      <w:r w:rsidR="00A726EB" w:rsidRPr="00FA1E66">
        <w:rPr>
          <w:rFonts w:cs="Arial"/>
        </w:rPr>
        <w:t xml:space="preserve">na </w:t>
      </w:r>
      <w:r w:rsidR="007F218F" w:rsidRPr="00FA1E66">
        <w:rPr>
          <w:rFonts w:cs="Arial"/>
        </w:rPr>
        <w:t xml:space="preserve">základě </w:t>
      </w:r>
      <w:r w:rsidR="00FA562C" w:rsidRPr="00FA1E66">
        <w:rPr>
          <w:rFonts w:cs="Arial"/>
        </w:rPr>
        <w:t>faktury – daňového</w:t>
      </w:r>
      <w:r w:rsidR="00A726EB" w:rsidRPr="00FA1E66">
        <w:rPr>
          <w:rFonts w:cs="Arial"/>
        </w:rPr>
        <w:t xml:space="preserve"> dokladu</w:t>
      </w:r>
      <w:r w:rsidR="00C25ECB" w:rsidRPr="00FA1E66">
        <w:rPr>
          <w:rFonts w:cs="Arial"/>
        </w:rPr>
        <w:t xml:space="preserve"> (dále také jen „</w:t>
      </w:r>
      <w:r w:rsidR="00C25ECB" w:rsidRPr="00FA1E66">
        <w:rPr>
          <w:rFonts w:cs="Arial"/>
          <w:b/>
        </w:rPr>
        <w:t>faktura“</w:t>
      </w:r>
      <w:r w:rsidR="00C25ECB" w:rsidRPr="00FA1E66">
        <w:rPr>
          <w:rFonts w:cs="Arial"/>
        </w:rPr>
        <w:t>)</w:t>
      </w:r>
      <w:r w:rsidR="00A726EB" w:rsidRPr="00FA1E66">
        <w:rPr>
          <w:rFonts w:cs="Arial"/>
        </w:rPr>
        <w:t xml:space="preserve"> vystavené</w:t>
      </w:r>
      <w:r w:rsidR="00BE3A49" w:rsidRPr="00FA1E66">
        <w:rPr>
          <w:rFonts w:cs="Arial"/>
        </w:rPr>
        <w:t>ho</w:t>
      </w:r>
      <w:r w:rsidR="00A726EB" w:rsidRPr="00FA1E66">
        <w:rPr>
          <w:rFonts w:cs="Arial"/>
        </w:rPr>
        <w:t xml:space="preserve"> </w:t>
      </w:r>
      <w:r w:rsidR="00BE3A49" w:rsidRPr="00FA1E66">
        <w:rPr>
          <w:rFonts w:cs="Arial"/>
        </w:rPr>
        <w:t>Z</w:t>
      </w:r>
      <w:r w:rsidR="00A726EB" w:rsidRPr="00FA1E66">
        <w:rPr>
          <w:rFonts w:cs="Arial"/>
        </w:rPr>
        <w:t xml:space="preserve">hotovitelem po předání a převzetí </w:t>
      </w:r>
      <w:r w:rsidR="00BE3A49" w:rsidRPr="00FA1E66">
        <w:rPr>
          <w:rFonts w:cs="Arial"/>
        </w:rPr>
        <w:t>D</w:t>
      </w:r>
      <w:r w:rsidR="00A726EB" w:rsidRPr="00FA1E66">
        <w:rPr>
          <w:rFonts w:cs="Arial"/>
        </w:rPr>
        <w:t>íla</w:t>
      </w:r>
      <w:r w:rsidR="00F457C6" w:rsidRPr="00FA1E66">
        <w:rPr>
          <w:rFonts w:cs="Arial"/>
        </w:rPr>
        <w:t>,</w:t>
      </w:r>
      <w:r w:rsidR="00A726EB" w:rsidRPr="00FA1E66">
        <w:rPr>
          <w:rFonts w:cs="Arial"/>
        </w:rPr>
        <w:t xml:space="preserve"> </w:t>
      </w:r>
      <w:r w:rsidR="00F457C6" w:rsidRPr="00FA1E66">
        <w:rPr>
          <w:rFonts w:cs="Arial"/>
        </w:rPr>
        <w:t>o kterém bude sepsán Protokol o předání a převzetí.</w:t>
      </w:r>
      <w:r w:rsidR="00807406" w:rsidRPr="00FA1E66">
        <w:rPr>
          <w:rFonts w:cs="Arial"/>
        </w:rPr>
        <w:t xml:space="preserve"> </w:t>
      </w:r>
    </w:p>
    <w:p w14:paraId="2C874763" w14:textId="3C98C436" w:rsidR="003712E0" w:rsidRPr="00A303B2" w:rsidRDefault="003712E0" w:rsidP="00A04059">
      <w:pPr>
        <w:pStyle w:val="Odstavecseseznamem"/>
        <w:numPr>
          <w:ilvl w:val="1"/>
          <w:numId w:val="15"/>
        </w:numPr>
        <w:ind w:left="567" w:hanging="567"/>
        <w:contextualSpacing w:val="0"/>
        <w:jc w:val="both"/>
        <w:rPr>
          <w:rFonts w:cs="Arial"/>
        </w:rPr>
      </w:pPr>
      <w:r>
        <w:t xml:space="preserve">Cena za </w:t>
      </w:r>
      <w:r w:rsidR="007F218F">
        <w:t xml:space="preserve">IČ </w:t>
      </w:r>
      <w:r w:rsidR="00982AAA">
        <w:t xml:space="preserve">nebo </w:t>
      </w:r>
      <w:r>
        <w:t xml:space="preserve">AD bude Objednatelem hrazena </w:t>
      </w:r>
      <w:r w:rsidR="00A303B2" w:rsidRPr="00A303B2">
        <w:rPr>
          <w:rFonts w:cs="Arial"/>
        </w:rPr>
        <w:t xml:space="preserve">na základě </w:t>
      </w:r>
      <w:r w:rsidR="007F218F" w:rsidRPr="00A303B2">
        <w:rPr>
          <w:rFonts w:cs="Arial"/>
        </w:rPr>
        <w:t>faktury vystavené</w:t>
      </w:r>
      <w:r w:rsidR="00A303B2" w:rsidRPr="00A303B2">
        <w:rPr>
          <w:rFonts w:cs="Arial"/>
        </w:rPr>
        <w:t xml:space="preserve"> Zhotovitelem </w:t>
      </w:r>
      <w:r>
        <w:t>vždy souhrnně za uplynulý kalendářní měsíc, v němž byl</w:t>
      </w:r>
      <w:r w:rsidR="00982AAA">
        <w:t xml:space="preserve">a IČ nebo </w:t>
      </w:r>
      <w:r>
        <w:t>AD prováděn, tj. ve výši skutečně odpracovaných hodin</w:t>
      </w:r>
      <w:r w:rsidR="00A303B2">
        <w:t>.</w:t>
      </w:r>
      <w:r>
        <w:t xml:space="preserve"> </w:t>
      </w:r>
      <w:r w:rsidR="00A303B2" w:rsidRPr="00A303B2">
        <w:rPr>
          <w:rFonts w:cs="Arial"/>
        </w:rPr>
        <w:t xml:space="preserve">Nedílnou součástí faktury za Výkon </w:t>
      </w:r>
      <w:r w:rsidR="00982AAA">
        <w:rPr>
          <w:rFonts w:cs="Arial"/>
        </w:rPr>
        <w:t>I</w:t>
      </w:r>
      <w:r w:rsidR="00BB607F">
        <w:rPr>
          <w:rFonts w:cs="Arial"/>
        </w:rPr>
        <w:t xml:space="preserve">Č a Výkon </w:t>
      </w:r>
      <w:r w:rsidR="00A303B2" w:rsidRPr="00A303B2">
        <w:rPr>
          <w:rFonts w:cs="Arial"/>
        </w:rPr>
        <w:t>AD je soupis skutečně provedených prací a počet skutečně odpracovaných hodin, který bude odsouhlasen Objednatelem</w:t>
      </w:r>
      <w:r w:rsidR="00A303B2">
        <w:t>.</w:t>
      </w:r>
    </w:p>
    <w:p w14:paraId="4FA02EAD" w14:textId="77777777" w:rsidR="009941D6" w:rsidRDefault="00A726EB" w:rsidP="00A04059">
      <w:pPr>
        <w:pStyle w:val="Odstavecseseznamem"/>
        <w:numPr>
          <w:ilvl w:val="1"/>
          <w:numId w:val="15"/>
        </w:numPr>
        <w:ind w:left="567" w:hanging="567"/>
        <w:contextualSpacing w:val="0"/>
        <w:jc w:val="both"/>
        <w:rPr>
          <w:rFonts w:cs="Arial"/>
        </w:rPr>
      </w:pPr>
      <w:r w:rsidRPr="00C8078E">
        <w:rPr>
          <w:rFonts w:cs="Arial"/>
        </w:rPr>
        <w:t xml:space="preserve">Faktura musí mít všechny náležitosti vyplývající z obecně závazných právních předpisů a musí být jednoznačně identifikovatelná (uvedením čísla </w:t>
      </w:r>
      <w:r w:rsidR="00BE3A49" w:rsidRPr="00C8078E">
        <w:rPr>
          <w:rFonts w:cs="Arial"/>
        </w:rPr>
        <w:t>S</w:t>
      </w:r>
      <w:r w:rsidRPr="00C8078E">
        <w:rPr>
          <w:rFonts w:cs="Arial"/>
        </w:rPr>
        <w:t xml:space="preserve">mlouvy, názvu </w:t>
      </w:r>
      <w:r w:rsidR="00BE3A49" w:rsidRPr="00C8078E">
        <w:rPr>
          <w:rFonts w:cs="Arial"/>
        </w:rPr>
        <w:t>D</w:t>
      </w:r>
      <w:r w:rsidRPr="00C8078E">
        <w:rPr>
          <w:rFonts w:cs="Arial"/>
        </w:rPr>
        <w:t>íla</w:t>
      </w:r>
      <w:r w:rsidR="00E3363A">
        <w:rPr>
          <w:rFonts w:cs="Arial"/>
        </w:rPr>
        <w:t xml:space="preserve"> </w:t>
      </w:r>
      <w:r w:rsidRPr="00C8078E">
        <w:rPr>
          <w:rFonts w:cs="Arial"/>
        </w:rPr>
        <w:t>a čísla objednávky</w:t>
      </w:r>
      <w:r w:rsidR="00A303B2">
        <w:rPr>
          <w:rFonts w:cs="Arial"/>
        </w:rPr>
        <w:t>, čísla skladovacího bloku</w:t>
      </w:r>
      <w:r w:rsidRPr="00C8078E">
        <w:rPr>
          <w:rFonts w:cs="Arial"/>
        </w:rPr>
        <w:t>).</w:t>
      </w:r>
    </w:p>
    <w:p w14:paraId="7461288D" w14:textId="77777777" w:rsidR="009941D6" w:rsidRDefault="009941D6" w:rsidP="00A04059">
      <w:pPr>
        <w:pStyle w:val="Odstavecseseznamem"/>
        <w:numPr>
          <w:ilvl w:val="1"/>
          <w:numId w:val="15"/>
        </w:numPr>
        <w:ind w:left="567" w:hanging="567"/>
        <w:contextualSpacing w:val="0"/>
        <w:jc w:val="both"/>
        <w:rPr>
          <w:rFonts w:cs="Arial"/>
        </w:rPr>
      </w:pPr>
      <w:r>
        <w:rPr>
          <w:rFonts w:cs="Arial"/>
        </w:rPr>
        <w:t>Závazek úhrady faktury Objednatelem se považuje za splněný dnem odepsání fakturované částky z účtu Objednatele ve prospěch účtu Zhotovitele.</w:t>
      </w:r>
    </w:p>
    <w:p w14:paraId="5CCA59D6" w14:textId="3249B032" w:rsidR="002F7A45" w:rsidRDefault="009941D6" w:rsidP="00A04059">
      <w:pPr>
        <w:pStyle w:val="Odstavecseseznamem"/>
        <w:numPr>
          <w:ilvl w:val="1"/>
          <w:numId w:val="15"/>
        </w:numPr>
        <w:ind w:left="567" w:hanging="567"/>
        <w:contextualSpacing w:val="0"/>
        <w:jc w:val="both"/>
        <w:rPr>
          <w:rFonts w:cs="Arial"/>
        </w:rPr>
      </w:pPr>
      <w:r w:rsidRPr="009941D6">
        <w:rPr>
          <w:rFonts w:cs="Arial"/>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r>
        <w:rPr>
          <w:rFonts w:cs="Arial"/>
        </w:rPr>
        <w:t>.</w:t>
      </w:r>
      <w:r w:rsidR="00A726EB" w:rsidRPr="00C8078E">
        <w:rPr>
          <w:rFonts w:cs="Arial"/>
        </w:rPr>
        <w:t xml:space="preserve"> </w:t>
      </w:r>
    </w:p>
    <w:p w14:paraId="57B15CD1" w14:textId="77777777" w:rsidR="0026465D" w:rsidRDefault="002F7A45" w:rsidP="00A04059">
      <w:pPr>
        <w:pStyle w:val="Odstavecseseznamem"/>
        <w:numPr>
          <w:ilvl w:val="1"/>
          <w:numId w:val="15"/>
        </w:numPr>
        <w:ind w:left="567" w:hanging="567"/>
        <w:contextualSpacing w:val="0"/>
        <w:jc w:val="both"/>
        <w:rPr>
          <w:rFonts w:cs="Arial"/>
        </w:rPr>
      </w:pPr>
      <w:r w:rsidRPr="00A303B2">
        <w:rPr>
          <w:rFonts w:cs="Arial"/>
        </w:rPr>
        <w:t xml:space="preserve">Nedílnou součástí faktury za Dílo </w:t>
      </w:r>
      <w:r w:rsidR="00A303B2">
        <w:rPr>
          <w:rFonts w:cs="Arial"/>
        </w:rPr>
        <w:t xml:space="preserve">(vypracování PD) </w:t>
      </w:r>
      <w:r w:rsidRPr="00A303B2">
        <w:rPr>
          <w:rFonts w:cs="Arial"/>
        </w:rPr>
        <w:t xml:space="preserve">musí být </w:t>
      </w:r>
      <w:r w:rsidR="00E35B9C" w:rsidRPr="00A303B2">
        <w:rPr>
          <w:rFonts w:cs="Arial"/>
        </w:rPr>
        <w:t>Protokol</w:t>
      </w:r>
      <w:r w:rsidRPr="00A303B2">
        <w:rPr>
          <w:rFonts w:cs="Arial"/>
        </w:rPr>
        <w:t xml:space="preserve"> o předání a převzetí, z něhož vyplývá, </w:t>
      </w:r>
      <w:r w:rsidR="00807406" w:rsidRPr="00A303B2">
        <w:rPr>
          <w:rFonts w:cs="Arial"/>
        </w:rPr>
        <w:t xml:space="preserve">že Dílo bylo převzato bez vad a </w:t>
      </w:r>
      <w:r w:rsidR="001105DD" w:rsidRPr="00A303B2">
        <w:rPr>
          <w:rFonts w:cs="Arial"/>
        </w:rPr>
        <w:t xml:space="preserve">nedodělků. </w:t>
      </w:r>
      <w:r w:rsidR="00F457C6" w:rsidRPr="00A303B2">
        <w:rPr>
          <w:rFonts w:cs="Arial"/>
        </w:rPr>
        <w:t>Každá faktura dle této Smlouvy je splatná 3</w:t>
      </w:r>
      <w:r w:rsidR="001373D1" w:rsidRPr="00A303B2">
        <w:rPr>
          <w:rFonts w:cs="Arial"/>
        </w:rPr>
        <w:t>0</w:t>
      </w:r>
      <w:r w:rsidR="00A726EB" w:rsidRPr="00A303B2">
        <w:rPr>
          <w:rFonts w:cs="Arial"/>
          <w:color w:val="FF0000"/>
        </w:rPr>
        <w:t xml:space="preserve"> </w:t>
      </w:r>
      <w:r w:rsidR="00A726EB" w:rsidRPr="00A303B2">
        <w:rPr>
          <w:rFonts w:cs="Arial"/>
        </w:rPr>
        <w:t xml:space="preserve">dnů od doručení </w:t>
      </w:r>
      <w:r w:rsidR="00BE3A49" w:rsidRPr="00A303B2">
        <w:rPr>
          <w:rFonts w:cs="Arial"/>
        </w:rPr>
        <w:t>O</w:t>
      </w:r>
      <w:r w:rsidR="00A726EB" w:rsidRPr="00A303B2">
        <w:rPr>
          <w:rFonts w:cs="Arial"/>
        </w:rPr>
        <w:t xml:space="preserve">bjednateli s náležitostmi a přílohami podle této </w:t>
      </w:r>
      <w:r w:rsidR="00BE3A49" w:rsidRPr="00A303B2">
        <w:rPr>
          <w:rFonts w:cs="Arial"/>
        </w:rPr>
        <w:t>S</w:t>
      </w:r>
      <w:r w:rsidR="00A726EB" w:rsidRPr="00A303B2">
        <w:rPr>
          <w:rFonts w:cs="Arial"/>
        </w:rPr>
        <w:t xml:space="preserve">mlouvy na adresu </w:t>
      </w:r>
      <w:r w:rsidR="00BE3A49" w:rsidRPr="00A303B2">
        <w:rPr>
          <w:rFonts w:cs="Arial"/>
        </w:rPr>
        <w:t>O</w:t>
      </w:r>
      <w:r w:rsidR="00A726EB" w:rsidRPr="00A303B2">
        <w:rPr>
          <w:rFonts w:cs="Arial"/>
        </w:rPr>
        <w:t>bjednatele</w:t>
      </w:r>
      <w:r w:rsidR="00BE3A49" w:rsidRPr="00A303B2">
        <w:rPr>
          <w:rFonts w:cs="Arial"/>
        </w:rPr>
        <w:t>.</w:t>
      </w:r>
      <w:r w:rsidR="00A726EB" w:rsidRPr="00A303B2">
        <w:rPr>
          <w:rFonts w:cs="Arial"/>
        </w:rPr>
        <w:t xml:space="preserve"> </w:t>
      </w:r>
    </w:p>
    <w:p w14:paraId="59E53B69" w14:textId="34328FE6" w:rsidR="00F457C6" w:rsidRPr="00A303B2" w:rsidRDefault="0026465D" w:rsidP="00A04059">
      <w:pPr>
        <w:pStyle w:val="Odstavecseseznamem"/>
        <w:numPr>
          <w:ilvl w:val="1"/>
          <w:numId w:val="15"/>
        </w:numPr>
        <w:ind w:left="567" w:hanging="567"/>
        <w:contextualSpacing w:val="0"/>
        <w:jc w:val="both"/>
        <w:rPr>
          <w:rFonts w:cs="Arial"/>
        </w:rPr>
      </w:pPr>
      <w:r>
        <w:rPr>
          <w:rFonts w:cs="Arial"/>
        </w:rPr>
        <w:t>Zhotovitel splní svou povinnost vystavit a doručit fakturu Objednateli:</w:t>
      </w:r>
      <w:r w:rsidR="00F457C6" w:rsidRPr="00A303B2">
        <w:rPr>
          <w:rFonts w:cs="Arial"/>
        </w:rPr>
        <w:t xml:space="preserve"> </w:t>
      </w:r>
    </w:p>
    <w:p w14:paraId="4A250EB9" w14:textId="77777777" w:rsidR="00F457C6" w:rsidRDefault="00F457C6" w:rsidP="00A04059">
      <w:pPr>
        <w:pStyle w:val="Odstavec2"/>
        <w:numPr>
          <w:ilvl w:val="3"/>
          <w:numId w:val="7"/>
        </w:numPr>
        <w:tabs>
          <w:tab w:val="clear" w:pos="2007"/>
          <w:tab w:val="num" w:pos="1134"/>
        </w:tabs>
        <w:spacing w:before="120"/>
        <w:ind w:left="1134" w:hanging="567"/>
        <w:rPr>
          <w:rFonts w:cs="Arial"/>
        </w:rPr>
      </w:pPr>
      <w:r w:rsidRPr="00C8078E">
        <w:rPr>
          <w:rFonts w:cs="Arial"/>
        </w:rPr>
        <w:t>v listinné podobě: ČEPRO, a.s., FÚ, Odbor účtárny, Hněvice 62, 411 08 Štětí;</w:t>
      </w:r>
    </w:p>
    <w:p w14:paraId="0AB2B869" w14:textId="77777777" w:rsidR="00C8078E" w:rsidRDefault="00C8078E" w:rsidP="00A04059">
      <w:pPr>
        <w:pStyle w:val="Odstavec2"/>
        <w:numPr>
          <w:ilvl w:val="3"/>
          <w:numId w:val="7"/>
        </w:numPr>
        <w:tabs>
          <w:tab w:val="clear" w:pos="2007"/>
          <w:tab w:val="num" w:pos="1134"/>
        </w:tabs>
        <w:ind w:left="1134" w:hanging="567"/>
        <w:rPr>
          <w:rFonts w:cs="Arial"/>
        </w:rPr>
      </w:pPr>
      <w:r>
        <w:rPr>
          <w:rFonts w:cs="Arial"/>
        </w:rPr>
        <w:t>v</w:t>
      </w:r>
      <w:r w:rsidRPr="00C8078E">
        <w:rPr>
          <w:rFonts w:cs="Arial"/>
        </w:rPr>
        <w:t> případě, že Zhotovitel bude mít zájem vystavit a doručit Objednateli fakturu v elektronické verzi, bude mezi</w:t>
      </w:r>
      <w:r w:rsidR="001105DD">
        <w:rPr>
          <w:rFonts w:cs="Arial"/>
        </w:rPr>
        <w:t xml:space="preserve"> Smluvními</w:t>
      </w:r>
      <w:r w:rsidRPr="00C8078E">
        <w:rPr>
          <w:rFonts w:cs="Arial"/>
        </w:rPr>
        <w:t xml:space="preserve"> stranami uzavřena samostatná dohoda o elektronické fakturaci, kde Smluvní strany ujednají bližší náležitosti veškerých tím dotčených dokumentů</w:t>
      </w:r>
      <w:r w:rsidR="00456967">
        <w:rPr>
          <w:rFonts w:cs="Arial"/>
        </w:rPr>
        <w:t>.</w:t>
      </w:r>
    </w:p>
    <w:p w14:paraId="05594886" w14:textId="5D1ACA9C" w:rsidR="00456967" w:rsidRPr="009328FD" w:rsidRDefault="00456967" w:rsidP="00A04059">
      <w:pPr>
        <w:pStyle w:val="Odstavecseseznamem"/>
        <w:numPr>
          <w:ilvl w:val="1"/>
          <w:numId w:val="15"/>
        </w:numPr>
        <w:ind w:left="567" w:hanging="567"/>
        <w:jc w:val="both"/>
      </w:pPr>
      <w:r w:rsidRPr="009328FD">
        <w:t xml:space="preserve">Objednatel bude hradit </w:t>
      </w:r>
      <w:r>
        <w:t>Cenu</w:t>
      </w:r>
      <w:r w:rsidRPr="009328FD">
        <w:t xml:space="preserve"> </w:t>
      </w:r>
      <w:r>
        <w:t>d</w:t>
      </w:r>
      <w:r w:rsidRPr="009328FD">
        <w:t>íl</w:t>
      </w:r>
      <w:r>
        <w:t>a</w:t>
      </w:r>
      <w:r w:rsidR="001105DD">
        <w:t xml:space="preserve"> a Cenu </w:t>
      </w:r>
      <w:r w:rsidR="00BB607F">
        <w:t xml:space="preserve">IČ a Cenu </w:t>
      </w:r>
      <w:r w:rsidR="006E55ED">
        <w:t>AD</w:t>
      </w:r>
      <w:r w:rsidRPr="009328FD">
        <w:t xml:space="preserve"> bezhotovostním převodem na účet Zhotovitele uvedený v čl. 1 této </w:t>
      </w:r>
      <w:r w:rsidR="001105DD">
        <w:t>S</w:t>
      </w:r>
      <w:r w:rsidR="001105DD" w:rsidRPr="009328FD">
        <w:t>mlouvy</w:t>
      </w:r>
      <w:r w:rsidRPr="009328FD">
        <w:t xml:space="preserve">. V případě, že bude mít Zhotovitel zájem změnit číslo účtu během relevantní doby, lze tak učinit pouze na základě dohody </w:t>
      </w:r>
      <w:r>
        <w:t>S</w:t>
      </w:r>
      <w:r w:rsidRPr="009328FD">
        <w:t xml:space="preserve">mluvních stran písemným dodatkem ke </w:t>
      </w:r>
      <w:r w:rsidR="001105DD">
        <w:t>S</w:t>
      </w:r>
      <w:r w:rsidR="001105DD" w:rsidRPr="009328FD">
        <w:t>mlouvě</w:t>
      </w:r>
      <w:r w:rsidRPr="009328FD">
        <w:t>.</w:t>
      </w:r>
      <w:r w:rsidR="009364B1">
        <w:t xml:space="preserve"> Každá faktura vystavená dle této Smlouvy je splatná do 30 dnů od jejího </w:t>
      </w:r>
      <w:r w:rsidR="009941D6">
        <w:t>doručení Objednateli</w:t>
      </w:r>
    </w:p>
    <w:p w14:paraId="4D3FEEE2" w14:textId="4B37EE3C" w:rsidR="00456967" w:rsidRPr="009328FD" w:rsidRDefault="00456967" w:rsidP="00A04059">
      <w:pPr>
        <w:pStyle w:val="Odstavecseseznamem"/>
        <w:numPr>
          <w:ilvl w:val="1"/>
          <w:numId w:val="15"/>
        </w:numPr>
        <w:ind w:left="567" w:hanging="567"/>
        <w:contextualSpacing w:val="0"/>
        <w:jc w:val="both"/>
      </w:pPr>
      <w:r w:rsidRPr="009328FD">
        <w:t xml:space="preserve">Bližší platební a fakturační podmínky jsou uvedeny v čl. </w:t>
      </w:r>
      <w:r>
        <w:t>8</w:t>
      </w:r>
      <w:r w:rsidRPr="009328FD">
        <w:t xml:space="preserve"> VOP.</w:t>
      </w:r>
      <w:r w:rsidR="001105DD">
        <w:t xml:space="preserve"> Ustanovení VOP vztahující se na Cenu díla se v </w:t>
      </w:r>
      <w:r w:rsidR="006E55ED">
        <w:t>rozsahu,</w:t>
      </w:r>
      <w:r w:rsidR="001105DD">
        <w:t xml:space="preserve"> v jakém neodporují Smlouvě a povaze Výkonu PD uplatní také na Cenu </w:t>
      </w:r>
      <w:r w:rsidR="006E55ED">
        <w:t>IČ a Cenu AD</w:t>
      </w:r>
      <w:r w:rsidR="001105DD">
        <w:t xml:space="preserve">. </w:t>
      </w:r>
    </w:p>
    <w:p w14:paraId="28BC2267" w14:textId="77777777" w:rsidR="00456967" w:rsidRPr="009328FD" w:rsidRDefault="00456967" w:rsidP="00A04059">
      <w:pPr>
        <w:pStyle w:val="Odstavecseseznamem"/>
        <w:numPr>
          <w:ilvl w:val="1"/>
          <w:numId w:val="15"/>
        </w:numPr>
        <w:ind w:left="567" w:hanging="567"/>
        <w:contextualSpacing w:val="0"/>
        <w:jc w:val="both"/>
      </w:pPr>
      <w:r w:rsidRPr="009328FD">
        <w:t xml:space="preserve">V případě prodlení Objednatele s platbou uhradí Objednatel Zhotoviteli dlužnou částku a dále úrok z prodlení ve výši stanovené </w:t>
      </w:r>
      <w:r>
        <w:t>obecně závaznými</w:t>
      </w:r>
      <w:r w:rsidRPr="009328FD">
        <w:t xml:space="preserve"> právními předpisy.</w:t>
      </w:r>
    </w:p>
    <w:p w14:paraId="54809C23" w14:textId="2C8C3EA3" w:rsidR="001373D1" w:rsidRDefault="001373D1" w:rsidP="00A04059">
      <w:pPr>
        <w:pStyle w:val="Odstavecseseznamem"/>
        <w:numPr>
          <w:ilvl w:val="1"/>
          <w:numId w:val="15"/>
        </w:numPr>
        <w:ind w:left="567" w:hanging="567"/>
        <w:contextualSpacing w:val="0"/>
        <w:jc w:val="both"/>
        <w:rPr>
          <w:rFonts w:cs="Arial"/>
        </w:rPr>
      </w:pPr>
      <w:r w:rsidRPr="00C8078E">
        <w:rPr>
          <w:rFonts w:cs="Arial"/>
        </w:rPr>
        <w:lastRenderedPageBreak/>
        <w:t xml:space="preserve">Smluvní strany si nesjednávají zádržné. </w:t>
      </w:r>
    </w:p>
    <w:p w14:paraId="4140BAB9" w14:textId="77777777" w:rsidR="002E41E4" w:rsidRPr="00C542BA" w:rsidRDefault="002E41E4" w:rsidP="00507E0D">
      <w:pPr>
        <w:pStyle w:val="Odstavecseseznamem"/>
        <w:numPr>
          <w:ilvl w:val="1"/>
          <w:numId w:val="15"/>
        </w:numPr>
        <w:tabs>
          <w:tab w:val="num" w:pos="567"/>
        </w:tabs>
        <w:ind w:left="567" w:hanging="567"/>
        <w:contextualSpacing w:val="0"/>
        <w:jc w:val="both"/>
      </w:pPr>
      <w:bookmarkStart w:id="5" w:name="_Ref352844977"/>
      <w:r w:rsidRPr="00C542BA">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Zhotoviteli zdanitelného plnění uhradit v souladu s příslušnými ustanoveními zákona o DPH (tj. zejména dle ustanovení §§ 109, 109a, event. dalších) přímo na příslušný účet správce daně Zhotovitele jako Zhotovitele zdanitelného plnění s údaji potřebnými pro identifikaci platby dle příslušných ustanovení zákona o DPH. Úhradou daně z přidané hodnoty na účet správce daně Zhotovitele tak bude splněn závazek Objednatele vůči Zhotoviteli zaplatit cenu plnění v částce uhrazené na účet správce daně Zhotovitele.</w:t>
      </w:r>
      <w:bookmarkEnd w:id="5"/>
    </w:p>
    <w:p w14:paraId="6B481755" w14:textId="5CF96F9D" w:rsidR="002E41E4" w:rsidRPr="00C542BA" w:rsidRDefault="002E41E4" w:rsidP="00507E0D">
      <w:pPr>
        <w:pStyle w:val="Odstavecseseznamem"/>
        <w:numPr>
          <w:ilvl w:val="1"/>
          <w:numId w:val="15"/>
        </w:numPr>
        <w:tabs>
          <w:tab w:val="num" w:pos="567"/>
        </w:tabs>
        <w:ind w:left="567" w:hanging="567"/>
        <w:contextualSpacing w:val="0"/>
        <w:jc w:val="both"/>
      </w:pPr>
      <w:r w:rsidRPr="00C542BA">
        <w:t xml:space="preserve">O postupu Objednatele dle odstavce </w:t>
      </w:r>
      <w:r w:rsidR="00E51DBC">
        <w:t>7</w:t>
      </w:r>
      <w:r w:rsidRPr="00C542BA">
        <w:t>.12 výše bude Objednatel písemně bez zbytečného odkladu informovat Zhotovitele jako Zhotovitele zdanitelného plnění, za nějž byla daň z přidané hodnoty takto odvedena.</w:t>
      </w:r>
    </w:p>
    <w:p w14:paraId="47B406B3" w14:textId="327B05F1" w:rsidR="002E41E4" w:rsidRPr="00C542BA" w:rsidRDefault="002E41E4" w:rsidP="00B65893">
      <w:pPr>
        <w:pStyle w:val="Odstavecseseznamem"/>
        <w:numPr>
          <w:ilvl w:val="1"/>
          <w:numId w:val="15"/>
        </w:numPr>
        <w:tabs>
          <w:tab w:val="num" w:pos="567"/>
        </w:tabs>
        <w:ind w:left="567" w:hanging="567"/>
        <w:contextualSpacing w:val="0"/>
        <w:jc w:val="both"/>
      </w:pPr>
      <w:r w:rsidRPr="00C542BA">
        <w:t xml:space="preserve">Uhrazení závazku učiněné způsobem uvedeným v odstavci </w:t>
      </w:r>
      <w:r w:rsidR="00E51DBC">
        <w:t>7</w:t>
      </w:r>
      <w:r w:rsidRPr="00C542BA">
        <w:t>.12 výše je v souladu se zákonem o DPH a není porušením smluvních sankcí za neuhrazení finančních prostředků ze strany Objednatele a nezakládá ani nárok Zhotoviteli na náhradu škody.</w:t>
      </w:r>
    </w:p>
    <w:p w14:paraId="5DC66734" w14:textId="77777777" w:rsidR="004F18DF" w:rsidRDefault="002E41E4" w:rsidP="004F18DF">
      <w:pPr>
        <w:pStyle w:val="Odstavecseseznamem"/>
        <w:ind w:left="567" w:firstLine="0"/>
        <w:contextualSpacing w:val="0"/>
        <w:jc w:val="both"/>
        <w:rPr>
          <w:ins w:id="6" w:author="Ševecová Ivana" w:date="2023-03-28T11:14:00Z"/>
        </w:rPr>
      </w:pPr>
      <w:del w:id="7" w:author="Ševecová Ivana" w:date="2023-03-28T11:14:00Z">
        <w:r w:rsidRPr="00C542BA" w:rsidDel="004F18DF">
          <w:delText>Smluvní strany se dohodly, že 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delText>
        </w:r>
      </w:del>
    </w:p>
    <w:p w14:paraId="7E4F41BE" w14:textId="512CAA9C" w:rsidR="004F18DF" w:rsidRPr="004F18DF" w:rsidRDefault="004F18DF" w:rsidP="00250804">
      <w:pPr>
        <w:pStyle w:val="Odstavecseseznamem"/>
        <w:numPr>
          <w:ilvl w:val="1"/>
          <w:numId w:val="15"/>
        </w:numPr>
        <w:tabs>
          <w:tab w:val="num" w:pos="567"/>
        </w:tabs>
        <w:ind w:left="567" w:hanging="567"/>
        <w:contextualSpacing w:val="0"/>
        <w:jc w:val="both"/>
        <w:rPr>
          <w:rFonts w:cs="Arial"/>
        </w:rPr>
      </w:pPr>
      <w:ins w:id="8" w:author="Ševecová Ivana" w:date="2023-03-28T11:14:00Z">
        <w:r w:rsidRPr="00A01422">
          <w:rPr>
            <w:rFonts w:cs="Arial"/>
            <w:i/>
            <w:iCs/>
            <w:color w:val="0070C0"/>
          </w:rPr>
          <w:t xml:space="preserve">Strany se dohodly, že Objednatel je oprávněn pozastavit úhradu daňového dokladu (faktury) Zhotoviteli, pokud bude na Zhotovitele podán návrh na zahájení insolvenčního řízení, toto </w:t>
        </w:r>
        <w:r w:rsidRPr="00A01422">
          <w:rPr>
            <w:rFonts w:cs="Arial"/>
            <w:color w:val="0070C0"/>
          </w:rPr>
          <w:t xml:space="preserve">ustanovení se neuplatní v případech, kdy bude na Zhotovitele podán tzv. šikanózní insolvenční návrh ve smyslu §128a </w:t>
        </w:r>
        <w:proofErr w:type="spellStart"/>
        <w:r w:rsidRPr="00A01422">
          <w:rPr>
            <w:rFonts w:cs="Arial"/>
            <w:color w:val="0070C0"/>
          </w:rPr>
          <w:t>InsZ</w:t>
        </w:r>
        <w:proofErr w:type="spellEnd"/>
        <w:r w:rsidRPr="00A01422">
          <w:rPr>
            <w:rFonts w:cs="Arial"/>
            <w:i/>
            <w:iCs/>
            <w:color w:val="0070C0"/>
          </w:rPr>
          <w:t>. Objednatel je oprávněn v těchto případech pozastavit výplatu do doby vydání soudního rozhodnutí o insolvenčním návrhu ve věci probíhajícího insolvenčního řízení (takovými rozhodnutími se rozumí rozhodnutí uvedená v Hlavě IV., Dílu 5 zákona č. 182/2006 Sb., insolvenční zákon, ve znění pozdějších předpisů /dále jen „</w:t>
        </w:r>
        <w:r w:rsidRPr="00A01422">
          <w:rPr>
            <w:rFonts w:cs="Arial"/>
            <w:b/>
            <w:i/>
            <w:iCs/>
            <w:color w:val="0070C0"/>
          </w:rPr>
          <w:t>Insolvenční zákon</w:t>
        </w:r>
        <w:r w:rsidRPr="00A01422">
          <w:rPr>
            <w:rFonts w:cs="Arial"/>
            <w:i/>
            <w:iCs/>
            <w:color w:val="0070C0"/>
          </w:rPr>
          <w:t xml:space="preserve">“/). Pozastavení úhrady daňového dokladu (faktury) z důvodů probíhajícího insolvenčního řízení není prodlením Objednatele. Bude-li insolvenční návrh pravomocně odmítnut, zamítnut, nebo bude-li insolvenční řízení pravomocně zastaveno, uhradí Objednatel daňový dokladu (fakturu) do třiceti (30) dnů ode dne, kdy </w:t>
        </w:r>
        <w:proofErr w:type="gramStart"/>
        <w:r w:rsidRPr="00A01422">
          <w:rPr>
            <w:rFonts w:cs="Arial"/>
            <w:i/>
            <w:iCs/>
            <w:color w:val="0070C0"/>
          </w:rPr>
          <w:t>obdrží</w:t>
        </w:r>
        <w:proofErr w:type="gramEnd"/>
        <w:r w:rsidRPr="00A01422">
          <w:rPr>
            <w:rFonts w:cs="Arial"/>
            <w:i/>
            <w:iCs/>
            <w:color w:val="0070C0"/>
          </w:rPr>
          <w:t xml:space="preserve"> od Zhotovitele pravomocné rozhodnutí o odmítnutí insolvenčního návrhu, zamítnutí insolvenčního návrhu, nebo zastavení insolvenčního řízení, s vyznačenou doložkou právní moci. V případě, že bude rozhodnuto o způsobu řešení úpadku, bude Objednatel postupovat v souladu s Insolvenčním zákonem</w:t>
        </w:r>
        <w:r>
          <w:rPr>
            <w:rFonts w:cs="Arial"/>
            <w:i/>
            <w:iCs/>
            <w:color w:val="0070C0"/>
          </w:rPr>
          <w:t>.</w:t>
        </w:r>
      </w:ins>
    </w:p>
    <w:p w14:paraId="64F2D8EF" w14:textId="7E350853" w:rsidR="00A726EB" w:rsidRPr="00C8078E" w:rsidRDefault="00A726EB" w:rsidP="00A04059">
      <w:pPr>
        <w:pStyle w:val="01-L"/>
        <w:spacing w:before="360"/>
        <w:ind w:left="17"/>
        <w:rPr>
          <w:rFonts w:cs="Arial"/>
          <w:b w:val="0"/>
          <w:sz w:val="22"/>
          <w:szCs w:val="22"/>
        </w:rPr>
      </w:pPr>
      <w:r w:rsidRPr="00C8078E">
        <w:rPr>
          <w:rFonts w:cs="Arial"/>
          <w:sz w:val="22"/>
          <w:szCs w:val="22"/>
        </w:rPr>
        <w:t xml:space="preserve">Předání a převzetí </w:t>
      </w:r>
      <w:r w:rsidR="00BE3A49" w:rsidRPr="00C8078E">
        <w:rPr>
          <w:rFonts w:cs="Arial"/>
          <w:sz w:val="22"/>
          <w:szCs w:val="22"/>
        </w:rPr>
        <w:t>D</w:t>
      </w:r>
      <w:r w:rsidRPr="00C8078E">
        <w:rPr>
          <w:rFonts w:cs="Arial"/>
          <w:sz w:val="22"/>
          <w:szCs w:val="22"/>
        </w:rPr>
        <w:t>íla</w:t>
      </w:r>
      <w:r w:rsidR="005C01DA">
        <w:rPr>
          <w:rFonts w:cs="Arial"/>
          <w:sz w:val="22"/>
          <w:szCs w:val="22"/>
        </w:rPr>
        <w:t xml:space="preserve"> </w:t>
      </w:r>
    </w:p>
    <w:p w14:paraId="53792A15" w14:textId="77777777" w:rsidR="00A726EB" w:rsidRPr="00D6708C" w:rsidRDefault="00A726EB" w:rsidP="00A04059">
      <w:pPr>
        <w:pStyle w:val="Odstavecseseznamem"/>
        <w:numPr>
          <w:ilvl w:val="1"/>
          <w:numId w:val="16"/>
        </w:numPr>
        <w:ind w:left="567" w:hanging="567"/>
        <w:contextualSpacing w:val="0"/>
        <w:jc w:val="both"/>
        <w:rPr>
          <w:rFonts w:cs="Arial"/>
          <w:spacing w:val="0"/>
        </w:rPr>
      </w:pPr>
      <w:r w:rsidRPr="00D6708C">
        <w:rPr>
          <w:rFonts w:cs="Arial"/>
        </w:rPr>
        <w:t xml:space="preserve">Vlastníkem zhotovovaného předmětu </w:t>
      </w:r>
      <w:r w:rsidR="00BE3A49" w:rsidRPr="00D6708C">
        <w:rPr>
          <w:rFonts w:cs="Arial"/>
        </w:rPr>
        <w:t>D</w:t>
      </w:r>
      <w:r w:rsidRPr="00D6708C">
        <w:rPr>
          <w:rFonts w:cs="Arial"/>
        </w:rPr>
        <w:t xml:space="preserve">íla je od počátku </w:t>
      </w:r>
      <w:r w:rsidR="00BE3A49" w:rsidRPr="00D6708C">
        <w:rPr>
          <w:rFonts w:cs="Arial"/>
        </w:rPr>
        <w:t>O</w:t>
      </w:r>
      <w:r w:rsidRPr="00D6708C">
        <w:rPr>
          <w:rFonts w:cs="Arial"/>
        </w:rPr>
        <w:t xml:space="preserve">bjednatel, nebezpečí škody na </w:t>
      </w:r>
      <w:r w:rsidR="00BE3A49" w:rsidRPr="00D6708C">
        <w:rPr>
          <w:rFonts w:cs="Arial"/>
        </w:rPr>
        <w:t>D</w:t>
      </w:r>
      <w:r w:rsidRPr="00D6708C">
        <w:rPr>
          <w:rFonts w:cs="Arial"/>
        </w:rPr>
        <w:t>íle</w:t>
      </w:r>
      <w:r w:rsidRPr="00D6708C">
        <w:rPr>
          <w:rFonts w:cs="Arial"/>
          <w:spacing w:val="0"/>
        </w:rPr>
        <w:t xml:space="preserve"> nese </w:t>
      </w:r>
      <w:r w:rsidR="00BE3A49" w:rsidRPr="00D6708C">
        <w:rPr>
          <w:rFonts w:cs="Arial"/>
          <w:spacing w:val="0"/>
        </w:rPr>
        <w:t>Z</w:t>
      </w:r>
      <w:r w:rsidRPr="00D6708C">
        <w:rPr>
          <w:rFonts w:cs="Arial"/>
          <w:spacing w:val="0"/>
        </w:rPr>
        <w:t>hotovitel, a to až do převzetí</w:t>
      </w:r>
      <w:r w:rsidR="00BE3A49" w:rsidRPr="00D6708C">
        <w:rPr>
          <w:rFonts w:cs="Arial"/>
          <w:spacing w:val="0"/>
        </w:rPr>
        <w:t xml:space="preserve"> D</w:t>
      </w:r>
      <w:r w:rsidRPr="00D6708C">
        <w:rPr>
          <w:rFonts w:cs="Arial"/>
          <w:spacing w:val="0"/>
        </w:rPr>
        <w:t xml:space="preserve">íla bez vad a nedodělků </w:t>
      </w:r>
      <w:r w:rsidR="00BE3A49" w:rsidRPr="00D6708C">
        <w:rPr>
          <w:rFonts w:cs="Arial"/>
          <w:spacing w:val="0"/>
        </w:rPr>
        <w:t>O</w:t>
      </w:r>
      <w:r w:rsidRPr="00D6708C">
        <w:rPr>
          <w:rFonts w:cs="Arial"/>
          <w:spacing w:val="0"/>
        </w:rPr>
        <w:t xml:space="preserve">bjednatelem postupem sjednaným v této </w:t>
      </w:r>
      <w:r w:rsidR="00BE3A49" w:rsidRPr="00D6708C">
        <w:rPr>
          <w:rFonts w:cs="Arial"/>
          <w:spacing w:val="0"/>
        </w:rPr>
        <w:t>S</w:t>
      </w:r>
      <w:r w:rsidRPr="00D6708C">
        <w:rPr>
          <w:rFonts w:cs="Arial"/>
          <w:spacing w:val="0"/>
        </w:rPr>
        <w:t>mlouvě.</w:t>
      </w:r>
      <w:r w:rsidR="007A07BA" w:rsidRPr="00D6708C">
        <w:rPr>
          <w:rFonts w:cs="Arial"/>
          <w:spacing w:val="0"/>
        </w:rPr>
        <w:t xml:space="preserve"> </w:t>
      </w:r>
    </w:p>
    <w:p w14:paraId="6A5038A0" w14:textId="77777777" w:rsidR="00BE3A49" w:rsidRPr="00E96706" w:rsidRDefault="00BE3A49" w:rsidP="00A04059">
      <w:pPr>
        <w:pStyle w:val="Odstavecseseznamem"/>
        <w:numPr>
          <w:ilvl w:val="1"/>
          <w:numId w:val="16"/>
        </w:numPr>
        <w:ind w:left="567" w:hanging="567"/>
        <w:contextualSpacing w:val="0"/>
        <w:jc w:val="both"/>
        <w:rPr>
          <w:rFonts w:cs="Arial"/>
          <w:spacing w:val="0"/>
        </w:rPr>
      </w:pPr>
      <w:r w:rsidRPr="00E96706">
        <w:rPr>
          <w:rFonts w:cs="Arial"/>
          <w:spacing w:val="0"/>
        </w:rPr>
        <w:t>Předání a převzetí Díla se uskuteční po řádném dokončení celého Díla</w:t>
      </w:r>
      <w:r w:rsidR="00A726EB" w:rsidRPr="00E96706">
        <w:rPr>
          <w:rFonts w:cs="Arial"/>
          <w:i/>
          <w:spacing w:val="0"/>
        </w:rPr>
        <w:t xml:space="preserve">. </w:t>
      </w:r>
    </w:p>
    <w:p w14:paraId="22993987" w14:textId="77777777" w:rsidR="00456967" w:rsidRPr="002364E0" w:rsidRDefault="00456967" w:rsidP="00A04059">
      <w:pPr>
        <w:pStyle w:val="Odstavecseseznamem"/>
        <w:numPr>
          <w:ilvl w:val="1"/>
          <w:numId w:val="16"/>
        </w:numPr>
        <w:ind w:left="567" w:hanging="567"/>
        <w:contextualSpacing w:val="0"/>
        <w:jc w:val="both"/>
      </w:pPr>
      <w:r w:rsidRPr="00C5184E">
        <w:t xml:space="preserve">Zhotovitel </w:t>
      </w:r>
      <w:proofErr w:type="gramStart"/>
      <w:r w:rsidRPr="00C5184E">
        <w:t>dokončí</w:t>
      </w:r>
      <w:proofErr w:type="gramEnd"/>
      <w:r w:rsidRPr="00C5184E">
        <w:t xml:space="preserve"> a předá bezvadné </w:t>
      </w:r>
      <w:r>
        <w:t>D</w:t>
      </w:r>
      <w:r w:rsidRPr="00C5184E">
        <w:t xml:space="preserve">ílo požadované Objednatelem na základě jeho písemné objednávky ve lhůtě či termínu uvedeném v objednávce Objednatele. Zástupce Objednatele, oprávněného jednat za Objednatele ve věcech technických, převezme bezvadné a kompletní </w:t>
      </w:r>
      <w:r>
        <w:t>d</w:t>
      </w:r>
      <w:r w:rsidRPr="00C5184E">
        <w:t>ílo v místě plnění uvedeném v objednávce (nebo jimi pověřenou osobou v místě plnění) s oboustranným podpisem předávacího protokolu.</w:t>
      </w:r>
      <w:r>
        <w:t xml:space="preserve"> Jsou-li předmětem Díla činnosti, které nemají hmotný výstup, uvede se v předávacím protokolu soupis těchto činností.</w:t>
      </w:r>
      <w:r w:rsidRPr="00C5184E">
        <w:t xml:space="preserve"> Předávací protokol bez prohlášení o předání a převzetí </w:t>
      </w:r>
      <w:r>
        <w:t>D</w:t>
      </w:r>
      <w:r w:rsidRPr="00C5184E">
        <w:t xml:space="preserve">íla není protokolem ve smyslu této </w:t>
      </w:r>
      <w:r>
        <w:t>s</w:t>
      </w:r>
      <w:r w:rsidRPr="00C5184E">
        <w:t xml:space="preserve">mlouvy. Předávací protokol </w:t>
      </w:r>
      <w:r w:rsidRPr="00C5184E">
        <w:lastRenderedPageBreak/>
        <w:t xml:space="preserve">musí též prokazovat převzetí všech </w:t>
      </w:r>
      <w:r w:rsidRPr="002364E0">
        <w:t xml:space="preserve">Objednatelem požadovaných listin, podkladů a dokladů, nezbytných k řádnému splnění závazku Zhotovitele. Objednatel </w:t>
      </w:r>
      <w:r w:rsidR="005C01DA">
        <w:t>D</w:t>
      </w:r>
      <w:r w:rsidR="005C01DA" w:rsidRPr="002364E0">
        <w:t xml:space="preserve">ílo </w:t>
      </w:r>
      <w:r w:rsidRPr="002364E0">
        <w:t>nepřevezme, bude-li vykazovat vady či nedodělky.</w:t>
      </w:r>
    </w:p>
    <w:p w14:paraId="6B40BCFE" w14:textId="77777777" w:rsidR="00456967" w:rsidRDefault="00456967" w:rsidP="00A04059">
      <w:pPr>
        <w:pStyle w:val="Odstavecseseznamem"/>
        <w:numPr>
          <w:ilvl w:val="1"/>
          <w:numId w:val="16"/>
        </w:numPr>
        <w:ind w:left="567" w:hanging="567"/>
        <w:contextualSpacing w:val="0"/>
        <w:jc w:val="both"/>
      </w:pPr>
      <w:r w:rsidRPr="002364E0">
        <w:t xml:space="preserve">Za Objednatele je k převzetí </w:t>
      </w:r>
      <w:r>
        <w:t>D</w:t>
      </w:r>
      <w:r w:rsidRPr="002364E0">
        <w:t xml:space="preserve">íla dle této </w:t>
      </w:r>
      <w:r>
        <w:t>s</w:t>
      </w:r>
      <w:r w:rsidRPr="002364E0">
        <w:t xml:space="preserve">mlouvy a k podpisu předávacího protokolu pověřen zástupce </w:t>
      </w:r>
      <w:r>
        <w:t>O</w:t>
      </w:r>
      <w:r w:rsidRPr="002364E0">
        <w:t xml:space="preserve">bjednatele ve věcech technických uvedených v záhlaví této </w:t>
      </w:r>
      <w:r>
        <w:t>s</w:t>
      </w:r>
      <w:r w:rsidRPr="002364E0">
        <w:t xml:space="preserve">mlouvy. Objednatel je oprávněn kdykoliv písemně tuto osobu změnit. Změna je vůči </w:t>
      </w:r>
      <w:r>
        <w:t>Z</w:t>
      </w:r>
      <w:r w:rsidRPr="002364E0">
        <w:t xml:space="preserve">hotoviteli účinná dnem písemného oznámení </w:t>
      </w:r>
      <w:r>
        <w:t>Z</w:t>
      </w:r>
      <w:r w:rsidRPr="002364E0">
        <w:t xml:space="preserve">hotoviteli doručeného na adresu uvedenou v záhlaví této </w:t>
      </w:r>
      <w:r>
        <w:t>S</w:t>
      </w:r>
      <w:r w:rsidRPr="002364E0">
        <w:t>mlouvy.</w:t>
      </w:r>
    </w:p>
    <w:p w14:paraId="2D9F4B05" w14:textId="77777777" w:rsidR="00AA6415" w:rsidRDefault="00456967" w:rsidP="00A04059">
      <w:pPr>
        <w:pStyle w:val="Odstavecseseznamem"/>
        <w:numPr>
          <w:ilvl w:val="1"/>
          <w:numId w:val="16"/>
        </w:numPr>
        <w:ind w:left="567" w:hanging="567"/>
        <w:contextualSpacing w:val="0"/>
        <w:jc w:val="both"/>
        <w:rPr>
          <w:rFonts w:cs="Arial"/>
          <w:spacing w:val="0"/>
        </w:rPr>
      </w:pPr>
      <w:r>
        <w:t xml:space="preserve">Všechny </w:t>
      </w:r>
      <w:r w:rsidRPr="00D55C65">
        <w:t>doklady</w:t>
      </w:r>
      <w:r w:rsidR="005C01DA">
        <w:t xml:space="preserve"> a dokumenty tvořící Dílo nebo s ním související</w:t>
      </w:r>
      <w:r w:rsidRPr="00D55C65">
        <w:t xml:space="preserve"> budou předány </w:t>
      </w:r>
      <w:r>
        <w:t>3</w:t>
      </w:r>
      <w:r w:rsidRPr="00D55C65">
        <w:t>x v</w:t>
      </w:r>
      <w:r>
        <w:t xml:space="preserve"> listinné </w:t>
      </w:r>
      <w:r w:rsidRPr="00D55C65">
        <w:t xml:space="preserve">podobě </w:t>
      </w:r>
      <w:r w:rsidRPr="00F457C6">
        <w:t xml:space="preserve">a budou evidovány v přehledném soupisu </w:t>
      </w:r>
      <w:r>
        <w:t xml:space="preserve">a dále budou předány 1 x </w:t>
      </w:r>
      <w:r w:rsidRPr="00F457C6">
        <w:t>v elektronické podobě</w:t>
      </w:r>
      <w:r>
        <w:t xml:space="preserve"> v </w:t>
      </w:r>
      <w:r w:rsidRPr="00E65C24">
        <w:t>PDF, DOC, XLS, DWG, SHP</w:t>
      </w:r>
      <w:r>
        <w:t>.</w:t>
      </w:r>
      <w:r w:rsidRPr="00F457C6">
        <w:t xml:space="preserve"> Bez těchto dokladů nebude </w:t>
      </w:r>
      <w:r w:rsidR="005C01DA">
        <w:t>D</w:t>
      </w:r>
      <w:r w:rsidR="005C01DA" w:rsidRPr="00F457C6">
        <w:t xml:space="preserve">ílo </w:t>
      </w:r>
      <w:r w:rsidRPr="00F457C6">
        <w:t>považováno pro účely předání a převzetí za bezvadné</w:t>
      </w:r>
      <w:r w:rsidR="00A726EB" w:rsidRPr="00D61F4D">
        <w:rPr>
          <w:rFonts w:cs="Arial"/>
          <w:spacing w:val="0"/>
        </w:rPr>
        <w:t>.</w:t>
      </w:r>
    </w:p>
    <w:p w14:paraId="530DC446" w14:textId="77777777" w:rsidR="00A726EB" w:rsidRPr="00281CCB" w:rsidRDefault="00900A0D" w:rsidP="00A04059">
      <w:pPr>
        <w:pStyle w:val="01-L"/>
        <w:spacing w:before="360"/>
        <w:ind w:left="17"/>
        <w:rPr>
          <w:rFonts w:cs="Arial"/>
          <w:b w:val="0"/>
          <w:sz w:val="22"/>
          <w:szCs w:val="22"/>
        </w:rPr>
      </w:pPr>
      <w:r>
        <w:rPr>
          <w:rFonts w:cs="Arial"/>
          <w:sz w:val="22"/>
          <w:szCs w:val="22"/>
        </w:rPr>
        <w:t>O</w:t>
      </w:r>
      <w:r w:rsidR="00AA6415">
        <w:rPr>
          <w:rFonts w:cs="Arial"/>
          <w:sz w:val="22"/>
          <w:szCs w:val="22"/>
        </w:rPr>
        <w:t>dpovědnost za vady</w:t>
      </w:r>
    </w:p>
    <w:p w14:paraId="522F99E1" w14:textId="77777777" w:rsidR="00AA6415" w:rsidRPr="00D6708C" w:rsidRDefault="00CC5E89" w:rsidP="00A04059">
      <w:pPr>
        <w:pStyle w:val="Odstavecseseznamem"/>
        <w:numPr>
          <w:ilvl w:val="1"/>
          <w:numId w:val="17"/>
        </w:numPr>
        <w:ind w:left="567" w:hanging="567"/>
        <w:contextualSpacing w:val="0"/>
        <w:jc w:val="both"/>
        <w:rPr>
          <w:rFonts w:cs="Arial"/>
        </w:rPr>
      </w:pPr>
      <w:r w:rsidRPr="002364E0">
        <w:t xml:space="preserve">Zhotovitel odpovídá za vady </w:t>
      </w:r>
      <w:r>
        <w:t>D</w:t>
      </w:r>
      <w:r w:rsidRPr="002364E0">
        <w:t>íla, které mají vliv na</w:t>
      </w:r>
      <w:r w:rsidR="00474883">
        <w:t xml:space="preserve"> průběh zadávacího řízení </w:t>
      </w:r>
      <w:r w:rsidR="00C6482E">
        <w:t xml:space="preserve">podle </w:t>
      </w:r>
      <w:r w:rsidR="004B70B4">
        <w:t>zákona</w:t>
      </w:r>
      <w:r w:rsidR="00C6482E">
        <w:t xml:space="preserve">, ve kterém bude Dílo využito pro výběr dodavatele stavby, </w:t>
      </w:r>
      <w:r w:rsidRPr="002364E0">
        <w:t xml:space="preserve">kvalitu následné stavby, na úplnost specifikace všech prací, dodávek, činností a služeb spojených s realizací stavby, za jednoznačnost, efektivnost, funkčnost a reálnost navrženého technického řešení a jeho soulad s podmínkami této </w:t>
      </w:r>
      <w:r w:rsidR="005929B1">
        <w:t>S</w:t>
      </w:r>
      <w:r w:rsidR="005929B1" w:rsidRPr="002364E0">
        <w:t>mlouvy</w:t>
      </w:r>
      <w:r w:rsidRPr="002364E0">
        <w:t xml:space="preserve">, pokyny a podklady předanými </w:t>
      </w:r>
      <w:r>
        <w:t>Z</w:t>
      </w:r>
      <w:r w:rsidRPr="002364E0">
        <w:t xml:space="preserve">hotoviteli </w:t>
      </w:r>
      <w:r>
        <w:t>O</w:t>
      </w:r>
      <w:r w:rsidRPr="002364E0">
        <w:t>bjednatelem, obecně závaznými právními předpisy, ČSN, EN a ostatními normami pro přípravu a realizaci předmětné stavby</w:t>
      </w:r>
      <w:r w:rsidR="005929B1">
        <w:t>.</w:t>
      </w:r>
      <w:r w:rsidRPr="002364E0">
        <w:t xml:space="preserve"> Při uplatňování práv z odpovědnosti za vady budou strany postupovat podle příslušných ustanovení </w:t>
      </w:r>
      <w:r w:rsidR="005929B1">
        <w:t xml:space="preserve">Občanského </w:t>
      </w:r>
      <w:r>
        <w:t>z</w:t>
      </w:r>
      <w:r w:rsidRPr="002364E0">
        <w:t>ákoník</w:t>
      </w:r>
      <w:r>
        <w:t>u</w:t>
      </w:r>
      <w:r w:rsidRPr="002364E0">
        <w:t xml:space="preserve">, nevyplývá-li z této </w:t>
      </w:r>
      <w:r w:rsidR="005929B1">
        <w:t>S</w:t>
      </w:r>
      <w:r w:rsidRPr="002364E0">
        <w:t>mlouvy něco jiného</w:t>
      </w:r>
      <w:r>
        <w:t>.</w:t>
      </w:r>
    </w:p>
    <w:p w14:paraId="072F2E86" w14:textId="77777777" w:rsidR="00CC5E89" w:rsidRDefault="00CC5E89" w:rsidP="00A04059">
      <w:pPr>
        <w:pStyle w:val="Odstavecseseznamem"/>
        <w:numPr>
          <w:ilvl w:val="1"/>
          <w:numId w:val="17"/>
        </w:numPr>
        <w:ind w:left="567" w:hanging="567"/>
        <w:contextualSpacing w:val="0"/>
        <w:jc w:val="both"/>
      </w:pPr>
      <w:r w:rsidRPr="002364E0">
        <w:t xml:space="preserve">Vadou </w:t>
      </w:r>
      <w:r>
        <w:t>Díla</w:t>
      </w:r>
      <w:r w:rsidRPr="002364E0">
        <w:t xml:space="preserve"> se rozumí zejména: </w:t>
      </w:r>
    </w:p>
    <w:p w14:paraId="38187FBB" w14:textId="77777777" w:rsidR="00CC5E89" w:rsidRDefault="00CC5E89" w:rsidP="00A04059">
      <w:pPr>
        <w:pStyle w:val="02-ODST-2"/>
        <w:numPr>
          <w:ilvl w:val="1"/>
          <w:numId w:val="11"/>
        </w:numPr>
        <w:ind w:hanging="357"/>
      </w:pPr>
      <w:r w:rsidRPr="002364E0">
        <w:t>nebude-li stavbu podle</w:t>
      </w:r>
      <w:r>
        <w:t xml:space="preserve"> Díla spočívajícího v projektu/</w:t>
      </w:r>
      <w:r w:rsidRPr="002364E0">
        <w:t>projekt</w:t>
      </w:r>
      <w:r>
        <w:t>ové dokumentace</w:t>
      </w:r>
      <w:r w:rsidRPr="002364E0">
        <w:t xml:space="preserve"> možné provést či uvést do provozu, </w:t>
      </w:r>
    </w:p>
    <w:p w14:paraId="1EE8F37D" w14:textId="77777777" w:rsidR="00CC5E89" w:rsidRDefault="00CC5E89" w:rsidP="00A04059">
      <w:pPr>
        <w:pStyle w:val="02-ODST-2"/>
        <w:numPr>
          <w:ilvl w:val="1"/>
          <w:numId w:val="11"/>
        </w:numPr>
        <w:ind w:hanging="357"/>
      </w:pPr>
      <w:r>
        <w:t xml:space="preserve">nebude-li Dílo spočívající v projektové dokumentaci odpovídat </w:t>
      </w:r>
      <w:r w:rsidR="004B70B4">
        <w:t xml:space="preserve">zákonu </w:t>
      </w:r>
      <w:r>
        <w:t>a vyhláš</w:t>
      </w:r>
      <w:r w:rsidR="00474883">
        <w:t>ce</w:t>
      </w:r>
      <w:r>
        <w:t xml:space="preserve"> 169/2016 Sb., o stanovení rozsahu dokumentace veřejné zakázky na stavební práce a soupisu stavebních prací, dodávek a služeb s výkazem výměr, v platném znění,</w:t>
      </w:r>
    </w:p>
    <w:p w14:paraId="69D1D1FB" w14:textId="77777777" w:rsidR="00CC5E89" w:rsidRDefault="00CC5E89" w:rsidP="00A04059">
      <w:pPr>
        <w:pStyle w:val="02-ODST-2"/>
        <w:numPr>
          <w:ilvl w:val="1"/>
          <w:numId w:val="11"/>
        </w:numPr>
        <w:ind w:hanging="357"/>
      </w:pPr>
      <w:r w:rsidRPr="002364E0">
        <w:t>nebude-li projektované zařízení (stavba) po uvedení do provozu dosahovat projektovaných parametrů</w:t>
      </w:r>
      <w:r>
        <w:t>.</w:t>
      </w:r>
      <w:r w:rsidRPr="002364E0">
        <w:t xml:space="preserve"> </w:t>
      </w:r>
    </w:p>
    <w:p w14:paraId="317186A4" w14:textId="77777777" w:rsidR="00CC5E89" w:rsidRDefault="00CC5E89" w:rsidP="00A04059">
      <w:pPr>
        <w:pStyle w:val="Odstavecseseznamem"/>
        <w:numPr>
          <w:ilvl w:val="1"/>
          <w:numId w:val="17"/>
        </w:numPr>
        <w:ind w:left="567" w:hanging="567"/>
        <w:contextualSpacing w:val="0"/>
        <w:jc w:val="both"/>
        <w:rPr>
          <w:rFonts w:cs="Arial"/>
        </w:rPr>
      </w:pPr>
      <w:r w:rsidRPr="00ED079C">
        <w:t xml:space="preserve">Případné vady </w:t>
      </w:r>
      <w:r>
        <w:t>D</w:t>
      </w:r>
      <w:r w:rsidRPr="00ED079C">
        <w:t xml:space="preserve">íla 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r>
        <w:t>.</w:t>
      </w:r>
    </w:p>
    <w:p w14:paraId="6B47101A" w14:textId="77777777" w:rsidR="00CC5E89" w:rsidRPr="00CC5E89" w:rsidRDefault="00CC5E89" w:rsidP="00A04059">
      <w:pPr>
        <w:pStyle w:val="Odstavecseseznamem"/>
        <w:numPr>
          <w:ilvl w:val="1"/>
          <w:numId w:val="17"/>
        </w:numPr>
        <w:ind w:left="567" w:hanging="567"/>
        <w:contextualSpacing w:val="0"/>
        <w:jc w:val="both"/>
        <w:rPr>
          <w:rFonts w:cs="Arial"/>
        </w:rPr>
      </w:pPr>
      <w:r w:rsidRPr="00ED079C">
        <w:t xml:space="preserve">Za účelem odstranění vady </w:t>
      </w:r>
      <w:r>
        <w:t>D</w:t>
      </w:r>
      <w:r w:rsidRPr="00ED079C">
        <w:t xml:space="preserve">íla je </w:t>
      </w:r>
      <w:r>
        <w:t>O</w:t>
      </w:r>
      <w:r w:rsidRPr="00ED079C">
        <w:t xml:space="preserve">bjednatel oprávněn poskytnout </w:t>
      </w:r>
      <w:r>
        <w:t>Dí</w:t>
      </w:r>
      <w:r w:rsidRPr="00ED079C">
        <w:t xml:space="preserve">lo jinému odborně způsobilému subjektu, aniž by tím porušil autorská práva </w:t>
      </w:r>
      <w:r>
        <w:t>Z</w:t>
      </w:r>
      <w:r w:rsidRPr="00ED079C">
        <w:t xml:space="preserve">hotovitele a odpovědnost </w:t>
      </w:r>
      <w:r>
        <w:t>Z</w:t>
      </w:r>
      <w:r w:rsidRPr="00ED079C">
        <w:t xml:space="preserve">hotovitele za vady </w:t>
      </w:r>
      <w:r>
        <w:t>D</w:t>
      </w:r>
      <w:r w:rsidRPr="00ED079C">
        <w:t xml:space="preserve">íla, </w:t>
      </w:r>
      <w:r>
        <w:t xml:space="preserve">a </w:t>
      </w:r>
      <w:proofErr w:type="gramStart"/>
      <w:r>
        <w:t>to</w:t>
      </w:r>
      <w:proofErr w:type="gramEnd"/>
      <w:r>
        <w:t xml:space="preserve"> </w:t>
      </w:r>
      <w:r w:rsidRPr="00ED079C">
        <w:t xml:space="preserve">pokud </w:t>
      </w:r>
      <w:r>
        <w:t>Z</w:t>
      </w:r>
      <w:r w:rsidRPr="00ED079C">
        <w:t xml:space="preserve">hotovitel vadu díla neodstraní sám za podmínek sjednaných v této </w:t>
      </w:r>
      <w:r w:rsidR="00900A0D">
        <w:t>S</w:t>
      </w:r>
      <w:r w:rsidR="00900A0D" w:rsidRPr="00ED079C">
        <w:t>mlouvě</w:t>
      </w:r>
      <w:r w:rsidR="00900A0D">
        <w:t xml:space="preserve"> nebo nesnese-li odstranění vady odkladu</w:t>
      </w:r>
      <w:r>
        <w:t>.</w:t>
      </w:r>
    </w:p>
    <w:p w14:paraId="20419D13" w14:textId="46D163C2" w:rsidR="00CC5E89" w:rsidRDefault="00CC5E89" w:rsidP="00A04059">
      <w:pPr>
        <w:pStyle w:val="Odstavecseseznamem"/>
        <w:numPr>
          <w:ilvl w:val="1"/>
          <w:numId w:val="17"/>
        </w:numPr>
        <w:ind w:left="567" w:hanging="567"/>
        <w:contextualSpacing w:val="0"/>
        <w:jc w:val="both"/>
        <w:rPr>
          <w:rFonts w:cs="Arial"/>
        </w:rPr>
      </w:pPr>
      <w:r w:rsidRPr="00ED079C">
        <w:t xml:space="preserve">Zhotovitel odpovídá za to, že </w:t>
      </w:r>
      <w:r w:rsidR="00900A0D">
        <w:t>D</w:t>
      </w:r>
      <w:r w:rsidRPr="00ED079C">
        <w:t>íl</w:t>
      </w:r>
      <w:r w:rsidR="00900A0D">
        <w:t>o</w:t>
      </w:r>
      <w:r w:rsidRPr="00ED079C">
        <w:t xml:space="preserve"> </w:t>
      </w:r>
      <w:r w:rsidR="00BA0EF3">
        <w:t xml:space="preserve">a stejně tak i Výkon </w:t>
      </w:r>
      <w:r w:rsidR="006E55ED">
        <w:t xml:space="preserve">IČ a Výkon </w:t>
      </w:r>
      <w:r w:rsidR="00BA0EF3">
        <w:t xml:space="preserve">AD </w:t>
      </w:r>
      <w:r w:rsidRPr="00ED079C">
        <w:t xml:space="preserve">prováděné </w:t>
      </w:r>
      <w:r>
        <w:t>Z</w:t>
      </w:r>
      <w:r w:rsidRPr="00ED079C">
        <w:t xml:space="preserve">hotovitelem na základě objednávky </w:t>
      </w:r>
      <w:r>
        <w:t>O</w:t>
      </w:r>
      <w:r w:rsidRPr="00ED079C">
        <w:t>bjednatele</w:t>
      </w:r>
      <w:r w:rsidR="003B3917">
        <w:t xml:space="preserve"> </w:t>
      </w:r>
      <w:r w:rsidRPr="00ED079C">
        <w:t>je v souladu s právními a technickými předpisy</w:t>
      </w:r>
      <w:r>
        <w:t>.</w:t>
      </w:r>
      <w:r w:rsidRPr="00281CCB">
        <w:rPr>
          <w:rFonts w:cs="Arial"/>
        </w:rPr>
        <w:t xml:space="preserve"> </w:t>
      </w:r>
    </w:p>
    <w:p w14:paraId="10339D79" w14:textId="77777777" w:rsidR="00CC5E89" w:rsidRDefault="00CC5E89" w:rsidP="00A04059">
      <w:pPr>
        <w:pStyle w:val="Odstavecseseznamem"/>
        <w:numPr>
          <w:ilvl w:val="1"/>
          <w:numId w:val="17"/>
        </w:numPr>
        <w:ind w:left="567" w:hanging="567"/>
        <w:contextualSpacing w:val="0"/>
        <w:jc w:val="both"/>
        <w:rPr>
          <w:rFonts w:cs="Arial"/>
        </w:rPr>
      </w:pPr>
      <w:r w:rsidRPr="00ED079C">
        <w:t>Zhotovitel odpovídá za škody způsobené v rámci provádění průzkumů a místních šetření a nese náklady jejich náhrady vůči třetím subjektům</w:t>
      </w:r>
      <w:r>
        <w:t>.</w:t>
      </w:r>
      <w:r w:rsidRPr="00281CCB">
        <w:rPr>
          <w:rFonts w:cs="Arial"/>
        </w:rPr>
        <w:t xml:space="preserve"> </w:t>
      </w:r>
    </w:p>
    <w:p w14:paraId="272CEDF2" w14:textId="09E0AFD5" w:rsidR="00C6482E" w:rsidRPr="00C6482E" w:rsidRDefault="00C6482E" w:rsidP="00A04059">
      <w:pPr>
        <w:pStyle w:val="Odstavecseseznamem"/>
        <w:numPr>
          <w:ilvl w:val="1"/>
          <w:numId w:val="17"/>
        </w:numPr>
        <w:ind w:left="567" w:hanging="567"/>
        <w:contextualSpacing w:val="0"/>
        <w:jc w:val="both"/>
        <w:rPr>
          <w:rFonts w:cs="Arial"/>
        </w:rPr>
      </w:pPr>
      <w:r>
        <w:t xml:space="preserve">Zhotovitel odpovídá za vady prováděného Výkonu </w:t>
      </w:r>
      <w:r w:rsidR="00624125">
        <w:t xml:space="preserve">IČ a Výkonu </w:t>
      </w:r>
      <w:r>
        <w:t>AD podle této Smlouvy a Občanského zákoníku.</w:t>
      </w:r>
    </w:p>
    <w:p w14:paraId="01B11F3B" w14:textId="06B7BD52" w:rsidR="00900A0D" w:rsidRPr="00900A0D" w:rsidRDefault="00CC5E89" w:rsidP="00A04059">
      <w:pPr>
        <w:pStyle w:val="Odstavecseseznamem"/>
        <w:numPr>
          <w:ilvl w:val="1"/>
          <w:numId w:val="17"/>
        </w:numPr>
        <w:ind w:left="567" w:hanging="567"/>
        <w:contextualSpacing w:val="0"/>
        <w:jc w:val="both"/>
        <w:rPr>
          <w:rFonts w:cs="Arial"/>
        </w:rPr>
      </w:pPr>
      <w:r w:rsidRPr="00ED079C">
        <w:t xml:space="preserve">Zhotovitel odpovídá za veškeré podklady, které si sám obstarává pro zhotovení </w:t>
      </w:r>
      <w:r w:rsidR="00900A0D">
        <w:t>Díla</w:t>
      </w:r>
      <w:r w:rsidR="00C6482E">
        <w:t xml:space="preserve"> a provedení Výkonu </w:t>
      </w:r>
      <w:r w:rsidR="00624125">
        <w:t xml:space="preserve">IČ a Výkonu </w:t>
      </w:r>
      <w:r w:rsidR="00C6482E">
        <w:t>AD</w:t>
      </w:r>
      <w:r w:rsidRPr="00ED079C">
        <w:t xml:space="preserve">. Zhotovitel odpovídá za vady podkladů </w:t>
      </w:r>
      <w:r>
        <w:t>O</w:t>
      </w:r>
      <w:r w:rsidRPr="00ED079C">
        <w:t>bjednatele</w:t>
      </w:r>
      <w:r w:rsidR="00C6482E">
        <w:t xml:space="preserve"> předaných zhotoviteli pro účely provedená Díla a Výkonu </w:t>
      </w:r>
      <w:r w:rsidR="00624125">
        <w:t xml:space="preserve">IČ a Výkonu </w:t>
      </w:r>
      <w:r w:rsidR="00C6482E">
        <w:t>AD</w:t>
      </w:r>
      <w:r w:rsidRPr="00ED079C">
        <w:t xml:space="preserve"> podle </w:t>
      </w:r>
      <w:r w:rsidR="00900A0D">
        <w:t xml:space="preserve">této Smlouvy a </w:t>
      </w:r>
      <w:r w:rsidRPr="00ED079C">
        <w:t xml:space="preserve">příslušných ustanovení </w:t>
      </w:r>
      <w:r w:rsidR="00900A0D">
        <w:t>O</w:t>
      </w:r>
      <w:r>
        <w:t>bčanského zákoník</w:t>
      </w:r>
      <w:r w:rsidRPr="00255469">
        <w:t>u</w:t>
      </w:r>
    </w:p>
    <w:p w14:paraId="0307C466" w14:textId="139FA7D7" w:rsidR="00CC5E89" w:rsidRPr="006906DA" w:rsidRDefault="00CC5E89" w:rsidP="00A04059">
      <w:pPr>
        <w:pStyle w:val="Odstavecseseznamem"/>
        <w:numPr>
          <w:ilvl w:val="1"/>
          <w:numId w:val="17"/>
        </w:numPr>
        <w:ind w:left="567" w:hanging="567"/>
        <w:contextualSpacing w:val="0"/>
        <w:jc w:val="both"/>
        <w:rPr>
          <w:u w:val="single"/>
        </w:rPr>
      </w:pPr>
      <w:r w:rsidRPr="00216448">
        <w:t>Zhotovitel přijímá písemné reklamace vad</w:t>
      </w:r>
      <w:r w:rsidR="00C6482E">
        <w:t xml:space="preserve"> Díla a Výkonu </w:t>
      </w:r>
      <w:r w:rsidR="00624125">
        <w:t xml:space="preserve">IČ a Výkonu </w:t>
      </w:r>
      <w:r w:rsidR="00C6482E">
        <w:t>AD</w:t>
      </w:r>
      <w:r w:rsidRPr="00216448">
        <w:t xml:space="preserve"> na poštovní </w:t>
      </w:r>
      <w:proofErr w:type="gramStart"/>
      <w:r w:rsidRPr="00216448">
        <w:t>adrese:</w:t>
      </w:r>
      <w:r w:rsidRPr="00CC5E89">
        <w:rPr>
          <w:highlight w:val="yellow"/>
        </w:rPr>
        <w:t>…</w:t>
      </w:r>
      <w:proofErr w:type="gramEnd"/>
      <w:r w:rsidRPr="00CC5E89">
        <w:rPr>
          <w:highlight w:val="yellow"/>
        </w:rPr>
        <w:t>………………..</w:t>
      </w:r>
      <w:r w:rsidRPr="000741EF">
        <w:t>,</w:t>
      </w:r>
      <w:r w:rsidRPr="000741EF">
        <w:rPr>
          <w:u w:val="single"/>
        </w:rPr>
        <w:t xml:space="preserve"> nebo na e-mailové adrese: </w:t>
      </w:r>
      <w:r>
        <w:rPr>
          <w:u w:val="single"/>
        </w:rPr>
        <w:t xml:space="preserve"> </w:t>
      </w:r>
      <w:r w:rsidRPr="00CC5E89">
        <w:rPr>
          <w:highlight w:val="yellow"/>
          <w:u w:val="single"/>
          <w:shd w:val="clear" w:color="auto" w:fill="BFBFBF" w:themeFill="background1" w:themeFillShade="BF"/>
        </w:rPr>
        <w:t>…………………</w:t>
      </w:r>
    </w:p>
    <w:p w14:paraId="5C0625BE" w14:textId="0244209C" w:rsidR="00A726EB" w:rsidRPr="00281CCB" w:rsidRDefault="00426AA6" w:rsidP="00A04059">
      <w:pPr>
        <w:pStyle w:val="01-L"/>
        <w:spacing w:before="360"/>
        <w:ind w:left="17"/>
        <w:rPr>
          <w:rFonts w:cs="Arial"/>
          <w:b w:val="0"/>
          <w:sz w:val="22"/>
          <w:szCs w:val="22"/>
        </w:rPr>
      </w:pPr>
      <w:r>
        <w:rPr>
          <w:rFonts w:cs="Arial"/>
          <w:sz w:val="22"/>
          <w:szCs w:val="22"/>
        </w:rPr>
        <w:t>P</w:t>
      </w:r>
      <w:r w:rsidR="00A726EB" w:rsidRPr="00281CCB">
        <w:rPr>
          <w:rFonts w:cs="Arial"/>
          <w:sz w:val="22"/>
          <w:szCs w:val="22"/>
        </w:rPr>
        <w:t>ojištění</w:t>
      </w:r>
    </w:p>
    <w:p w14:paraId="72E2CCB2" w14:textId="41693F76" w:rsidR="00465613" w:rsidRPr="00650E5F" w:rsidRDefault="00465613" w:rsidP="00A04059">
      <w:pPr>
        <w:pStyle w:val="Odstavecseseznamem"/>
        <w:numPr>
          <w:ilvl w:val="1"/>
          <w:numId w:val="18"/>
        </w:numPr>
        <w:ind w:left="567" w:hanging="567"/>
        <w:contextualSpacing w:val="0"/>
        <w:jc w:val="both"/>
        <w:rPr>
          <w:rFonts w:cs="Arial"/>
          <w:spacing w:val="0"/>
        </w:rPr>
      </w:pPr>
      <w:r w:rsidRPr="00650E5F">
        <w:rPr>
          <w:rFonts w:cs="Arial"/>
        </w:rPr>
        <w:lastRenderedPageBreak/>
        <w:t xml:space="preserve">Zhotovitel prohlašuje, že má ke dni podpisu Smlouvy platně </w:t>
      </w:r>
      <w:r w:rsidRPr="00650E5F">
        <w:rPr>
          <w:rFonts w:cs="Arial"/>
          <w:iCs/>
        </w:rPr>
        <w:t xml:space="preserve">uzavřeno příslušné pojištění </w:t>
      </w:r>
      <w:r w:rsidRPr="00650E5F">
        <w:rPr>
          <w:rFonts w:cs="Arial"/>
        </w:rPr>
        <w:t>pro případ odpovědnosti za škodu způsobenou třetí osobě vzniklou v</w:t>
      </w:r>
      <w:r w:rsidR="00426AA6">
        <w:rPr>
          <w:rFonts w:cs="Arial"/>
        </w:rPr>
        <w:t> </w:t>
      </w:r>
      <w:r w:rsidRPr="00650E5F">
        <w:rPr>
          <w:rFonts w:cs="Arial"/>
        </w:rPr>
        <w:t>souvislosti s</w:t>
      </w:r>
      <w:r w:rsidR="00426AA6">
        <w:rPr>
          <w:rFonts w:cs="Arial"/>
        </w:rPr>
        <w:t> </w:t>
      </w:r>
      <w:r w:rsidRPr="00650E5F">
        <w:rPr>
          <w:rFonts w:cs="Arial"/>
        </w:rPr>
        <w:t>výkonem jeho podnikatelské činnosti s</w:t>
      </w:r>
      <w:r w:rsidR="00426AA6">
        <w:rPr>
          <w:rFonts w:cs="Arial"/>
        </w:rPr>
        <w:t> </w:t>
      </w:r>
      <w:r w:rsidRPr="00650E5F">
        <w:rPr>
          <w:rFonts w:cs="Arial"/>
        </w:rPr>
        <w:t xml:space="preserve">pojistným plněním ve výši min. </w:t>
      </w:r>
      <w:r w:rsidR="00761E47" w:rsidRPr="00650E5F">
        <w:rPr>
          <w:rFonts w:cs="Arial"/>
        </w:rPr>
        <w:t>5</w:t>
      </w:r>
      <w:r w:rsidRPr="00650E5F">
        <w:rPr>
          <w:rFonts w:cs="Arial"/>
        </w:rPr>
        <w:t> 000 000,- Kč.</w:t>
      </w:r>
      <w:r w:rsidR="009C28DA" w:rsidRPr="00650E5F">
        <w:rPr>
          <w:rFonts w:cs="Arial"/>
        </w:rPr>
        <w:t xml:space="preserve"> </w:t>
      </w:r>
      <w:r w:rsidR="00426AA6" w:rsidRPr="00650E5F">
        <w:t>A</w:t>
      </w:r>
      <w:r w:rsidR="009C28DA" w:rsidRPr="00650E5F">
        <w:t xml:space="preserve"> zavazuje se jej mít uzavřené po celou dobu trvání Smlouvy.</w:t>
      </w:r>
    </w:p>
    <w:p w14:paraId="01D3C9B2" w14:textId="0B0E0D87" w:rsidR="00465613" w:rsidRPr="00650E5F" w:rsidRDefault="00465613" w:rsidP="00A04059">
      <w:pPr>
        <w:pStyle w:val="Odstavecseseznamem"/>
        <w:numPr>
          <w:ilvl w:val="1"/>
          <w:numId w:val="18"/>
        </w:numPr>
        <w:ind w:left="567" w:hanging="567"/>
        <w:contextualSpacing w:val="0"/>
        <w:jc w:val="both"/>
        <w:rPr>
          <w:rFonts w:cs="Arial"/>
          <w:spacing w:val="0"/>
        </w:rPr>
      </w:pPr>
      <w:r w:rsidRPr="00650E5F">
        <w:rPr>
          <w:rFonts w:cs="Arial"/>
          <w:iCs/>
        </w:rPr>
        <w:t xml:space="preserve">Zhotovitel </w:t>
      </w:r>
      <w:proofErr w:type="gramStart"/>
      <w:r w:rsidRPr="00650E5F">
        <w:rPr>
          <w:rFonts w:cs="Arial"/>
          <w:iCs/>
        </w:rPr>
        <w:t>předloží</w:t>
      </w:r>
      <w:proofErr w:type="gramEnd"/>
      <w:r w:rsidRPr="00650E5F">
        <w:rPr>
          <w:rFonts w:cs="Arial"/>
          <w:iCs/>
        </w:rPr>
        <w:t xml:space="preserve"> Objednateli originál pojistné smlouvy před podpisem Smlouvy s</w:t>
      </w:r>
      <w:r w:rsidR="00426AA6">
        <w:rPr>
          <w:rFonts w:cs="Arial"/>
          <w:iCs/>
        </w:rPr>
        <w:t> </w:t>
      </w:r>
      <w:r w:rsidRPr="00650E5F">
        <w:rPr>
          <w:rFonts w:cs="Arial"/>
          <w:iCs/>
        </w:rPr>
        <w:t>tím, že Objednatel je oprávněn si udělat kopii předloženého originálu pojistné smlouvy.</w:t>
      </w:r>
    </w:p>
    <w:p w14:paraId="6FFE9E43" w14:textId="47EE19D3" w:rsidR="00F955A4" w:rsidRPr="008B0EF6" w:rsidRDefault="009C28DA" w:rsidP="00A04059">
      <w:pPr>
        <w:pStyle w:val="Odstavecseseznamem"/>
        <w:numPr>
          <w:ilvl w:val="1"/>
          <w:numId w:val="18"/>
        </w:numPr>
        <w:ind w:left="567" w:hanging="567"/>
        <w:contextualSpacing w:val="0"/>
        <w:jc w:val="both"/>
      </w:pPr>
      <w:r w:rsidRPr="00650E5F">
        <w:rPr>
          <w:iCs/>
        </w:rPr>
        <w:t>Zhotovitel</w:t>
      </w:r>
      <w:r w:rsidR="00F955A4" w:rsidRPr="00650E5F">
        <w:rPr>
          <w:iCs/>
        </w:rPr>
        <w:t xml:space="preserve"> je povinen zajistit nepřetržité trvání pojištění v</w:t>
      </w:r>
      <w:r w:rsidR="00426AA6">
        <w:rPr>
          <w:iCs/>
        </w:rPr>
        <w:t> </w:t>
      </w:r>
      <w:r w:rsidR="00F955A4" w:rsidRPr="00650E5F">
        <w:rPr>
          <w:iCs/>
        </w:rPr>
        <w:t>dohodnutém rozsahu a po dohodnutou dobu. V</w:t>
      </w:r>
      <w:r w:rsidR="00426AA6">
        <w:rPr>
          <w:iCs/>
        </w:rPr>
        <w:t> </w:t>
      </w:r>
      <w:r w:rsidR="00F955A4" w:rsidRPr="00650E5F">
        <w:rPr>
          <w:iCs/>
        </w:rPr>
        <w:t xml:space="preserve">případě snížení výše pojistného plnění pod minimální stanovenou výši či ukončení pojistné smlouvy během doby trvání této Smlouvy, je </w:t>
      </w:r>
      <w:r w:rsidRPr="00650E5F">
        <w:rPr>
          <w:iCs/>
        </w:rPr>
        <w:t>Zhotovitel</w:t>
      </w:r>
      <w:r w:rsidR="00F955A4" w:rsidRPr="00650E5F">
        <w:rPr>
          <w:iCs/>
        </w:rPr>
        <w:t xml:space="preserve"> povinen informovat </w:t>
      </w:r>
      <w:r w:rsidRPr="00650E5F">
        <w:rPr>
          <w:iCs/>
        </w:rPr>
        <w:t>Objednatele</w:t>
      </w:r>
      <w:r w:rsidR="00F955A4" w:rsidRPr="00650E5F">
        <w:rPr>
          <w:iCs/>
        </w:rPr>
        <w:t xml:space="preserve"> nejpozději ke dni účinnosti změny pojistného plnění či ke dni ukončení </w:t>
      </w:r>
      <w:r w:rsidR="00F955A4">
        <w:rPr>
          <w:iCs/>
        </w:rPr>
        <w:t>pojistné smlouvy.</w:t>
      </w:r>
    </w:p>
    <w:p w14:paraId="26024E3A" w14:textId="7E192575" w:rsidR="00D405AE" w:rsidRDefault="00D405AE" w:rsidP="00A04059">
      <w:pPr>
        <w:pStyle w:val="Odstavecseseznamem"/>
        <w:numPr>
          <w:ilvl w:val="1"/>
          <w:numId w:val="18"/>
        </w:numPr>
        <w:ind w:left="567" w:hanging="567"/>
        <w:contextualSpacing w:val="0"/>
        <w:jc w:val="both"/>
      </w:pPr>
      <w:r w:rsidRPr="00A20E93">
        <w:t xml:space="preserve">Pokud nebude mít </w:t>
      </w:r>
      <w:r w:rsidR="00BD5C98">
        <w:t>Zhotovitel</w:t>
      </w:r>
      <w:r w:rsidRPr="00A20E93">
        <w:t xml:space="preserve"> sjednáno pojištění nebo nebude mít sjednáno pojištění s</w:t>
      </w:r>
      <w:r w:rsidR="00426AA6">
        <w:t> </w:t>
      </w:r>
      <w:r w:rsidRPr="00A20E93">
        <w:t xml:space="preserve">odpovídajícím pojistným plněním, je Objednatel oprávněn pozastavit provádění </w:t>
      </w:r>
      <w:r>
        <w:t xml:space="preserve">Předmětu plnění, </w:t>
      </w:r>
      <w:r w:rsidR="007273EE">
        <w:t>nebo Výkonu IČ nebo Výkonu AD</w:t>
      </w:r>
      <w:r w:rsidRPr="00A20E93">
        <w:t xml:space="preserve">. O tuto dobu se však neprodlužuje dohodnutý termín pro dokončení a předání </w:t>
      </w:r>
      <w:r>
        <w:t>Předmětu plnění</w:t>
      </w:r>
      <w:r w:rsidR="00426AA6">
        <w:t xml:space="preserve"> nebo termín pro Výkon IČ či Výkon AD.</w:t>
      </w:r>
    </w:p>
    <w:p w14:paraId="54AEA7F1" w14:textId="2B925A16" w:rsidR="00F955A4" w:rsidRPr="00281CCB" w:rsidRDefault="00650E5F" w:rsidP="00A04059">
      <w:pPr>
        <w:pStyle w:val="Odstavecseseznamem"/>
        <w:numPr>
          <w:ilvl w:val="1"/>
          <w:numId w:val="18"/>
        </w:numPr>
        <w:ind w:left="567" w:hanging="567"/>
        <w:contextualSpacing w:val="0"/>
        <w:jc w:val="both"/>
        <w:rPr>
          <w:rFonts w:cs="Arial"/>
          <w:spacing w:val="0"/>
        </w:rPr>
      </w:pPr>
      <w:r w:rsidRPr="00A20E93">
        <w:t>V</w:t>
      </w:r>
      <w:r w:rsidR="00426AA6">
        <w:t> </w:t>
      </w:r>
      <w:r w:rsidRPr="00A20E93">
        <w:t xml:space="preserve">případě výše uvedené změny pojistné smlouvy nebo jejího nového sjednání je </w:t>
      </w:r>
      <w:r>
        <w:t xml:space="preserve">Zhotovitel </w:t>
      </w:r>
      <w:r w:rsidRPr="00A20E93">
        <w:t xml:space="preserve">povinen a Objednatel oprávněn postupovat obdobně </w:t>
      </w:r>
      <w:r w:rsidRPr="00565B90">
        <w:t>podle odst. 10.2. Smlouvy</w:t>
      </w:r>
      <w:r>
        <w:t>.</w:t>
      </w:r>
    </w:p>
    <w:p w14:paraId="34ED5D0C" w14:textId="3D11017E" w:rsidR="00A726EB" w:rsidRPr="00891909" w:rsidRDefault="00A726EB" w:rsidP="00A04059">
      <w:pPr>
        <w:pStyle w:val="01-L"/>
        <w:spacing w:before="360"/>
        <w:ind w:left="17"/>
        <w:rPr>
          <w:rFonts w:cs="Arial"/>
          <w:b w:val="0"/>
          <w:sz w:val="22"/>
          <w:szCs w:val="22"/>
        </w:rPr>
      </w:pPr>
      <w:r w:rsidRPr="00891909">
        <w:rPr>
          <w:rFonts w:cs="Arial"/>
          <w:sz w:val="22"/>
          <w:szCs w:val="22"/>
        </w:rPr>
        <w:t xml:space="preserve">Smluvní pokuty, </w:t>
      </w:r>
      <w:r w:rsidR="00862BBA" w:rsidRPr="00891909">
        <w:rPr>
          <w:rFonts w:cs="Arial"/>
          <w:sz w:val="22"/>
          <w:szCs w:val="22"/>
        </w:rPr>
        <w:t>úrok z</w:t>
      </w:r>
      <w:r w:rsidR="00426AA6">
        <w:rPr>
          <w:rFonts w:cs="Arial"/>
          <w:sz w:val="22"/>
          <w:szCs w:val="22"/>
        </w:rPr>
        <w:t> </w:t>
      </w:r>
      <w:r w:rsidR="00862BBA" w:rsidRPr="00891909">
        <w:rPr>
          <w:rFonts w:cs="Arial"/>
          <w:sz w:val="22"/>
          <w:szCs w:val="22"/>
        </w:rPr>
        <w:t>prodlení</w:t>
      </w:r>
    </w:p>
    <w:p w14:paraId="111775B9" w14:textId="6C72312D" w:rsidR="00CC3CB3" w:rsidRPr="00D6708C" w:rsidRDefault="00CC3CB3" w:rsidP="00A04059">
      <w:pPr>
        <w:pStyle w:val="Odstavecseseznamem"/>
        <w:numPr>
          <w:ilvl w:val="1"/>
          <w:numId w:val="19"/>
        </w:numPr>
        <w:ind w:left="567" w:hanging="567"/>
        <w:contextualSpacing w:val="0"/>
        <w:jc w:val="both"/>
        <w:rPr>
          <w:rFonts w:cs="Arial"/>
        </w:rPr>
      </w:pPr>
      <w:r w:rsidRPr="00D6708C">
        <w:rPr>
          <w:rFonts w:cs="Arial"/>
        </w:rPr>
        <w:t>Smluvní strana je oprávněna v</w:t>
      </w:r>
      <w:r w:rsidR="00426AA6">
        <w:rPr>
          <w:rFonts w:cs="Arial"/>
        </w:rPr>
        <w:t> </w:t>
      </w:r>
      <w:r w:rsidRPr="00D6708C">
        <w:rPr>
          <w:rFonts w:cs="Arial"/>
        </w:rPr>
        <w:t>případě prodlení druhé Smluvní strany s</w:t>
      </w:r>
      <w:r w:rsidR="00426AA6">
        <w:rPr>
          <w:rFonts w:cs="Arial"/>
        </w:rPr>
        <w:t> </w:t>
      </w:r>
      <w:r w:rsidRPr="00D6708C">
        <w:rPr>
          <w:rFonts w:cs="Arial"/>
        </w:rPr>
        <w:t>úhradou peněžitého plnění požadovat úhradu úroku z</w:t>
      </w:r>
      <w:r w:rsidR="00426AA6">
        <w:rPr>
          <w:rFonts w:cs="Arial"/>
        </w:rPr>
        <w:t> </w:t>
      </w:r>
      <w:r w:rsidRPr="00D6708C">
        <w:rPr>
          <w:rFonts w:cs="Arial"/>
        </w:rPr>
        <w:t>prodlení v</w:t>
      </w:r>
      <w:r w:rsidR="00426AA6">
        <w:rPr>
          <w:rFonts w:cs="Arial"/>
        </w:rPr>
        <w:t> </w:t>
      </w:r>
      <w:r w:rsidRPr="00D6708C">
        <w:rPr>
          <w:rFonts w:cs="Arial"/>
        </w:rPr>
        <w:t>zákonné výši podle občanskoprávních předpisů</w:t>
      </w:r>
    </w:p>
    <w:p w14:paraId="4EBF7A3D" w14:textId="77777777" w:rsidR="008054CE" w:rsidRDefault="00886DCA" w:rsidP="008054CE">
      <w:pPr>
        <w:pStyle w:val="Odstavecseseznamem"/>
        <w:numPr>
          <w:ilvl w:val="1"/>
          <w:numId w:val="19"/>
        </w:numPr>
        <w:ind w:left="567" w:hanging="567"/>
        <w:contextualSpacing w:val="0"/>
        <w:jc w:val="both"/>
        <w:rPr>
          <w:ins w:id="9" w:author="Ševecová Ivana" w:date="2023-03-28T11:19:00Z"/>
          <w:rFonts w:cs="Arial"/>
        </w:rPr>
      </w:pPr>
      <w:del w:id="10" w:author="Ševecová Ivana" w:date="2023-03-28T11:16:00Z">
        <w:r w:rsidRPr="00341541" w:rsidDel="00450CC3">
          <w:delText>V</w:delText>
        </w:r>
        <w:r w:rsidR="00426AA6" w:rsidDel="00450CC3">
          <w:delText> </w:delText>
        </w:r>
        <w:r w:rsidRPr="00341541" w:rsidDel="00450CC3">
          <w:delText xml:space="preserve">případě, že </w:delText>
        </w:r>
        <w:r w:rsidR="004B4AFC" w:rsidDel="00450CC3">
          <w:delText>Zhotovitel</w:delText>
        </w:r>
        <w:r w:rsidRPr="00341541" w:rsidDel="00450CC3">
          <w:delText xml:space="preserve"> nedodrží lhůtu stanovenou pro dodání a předání </w:delText>
        </w:r>
        <w:r w:rsidDel="00450CC3">
          <w:delText>P</w:delText>
        </w:r>
        <w:r w:rsidRPr="00341541" w:rsidDel="00450CC3">
          <w:delText xml:space="preserve">ředmětu </w:delText>
        </w:r>
        <w:r w:rsidDel="00450CC3">
          <w:delText>plnění</w:delText>
        </w:r>
        <w:r w:rsidRPr="00341541" w:rsidDel="00450CC3">
          <w:delText xml:space="preserve"> uvedenou </w:delText>
        </w:r>
        <w:r w:rsidRPr="00721179" w:rsidDel="00450CC3">
          <w:delText>v</w:delText>
        </w:r>
        <w:r w:rsidR="00426AA6" w:rsidDel="00450CC3">
          <w:delText> </w:delText>
        </w:r>
        <w:r w:rsidDel="00450CC3">
          <w:delText>dílčí smlouvě</w:delText>
        </w:r>
        <w:r w:rsidRPr="00341541" w:rsidDel="00450CC3">
          <w:delText xml:space="preserve">, je </w:delText>
        </w:r>
        <w:r w:rsidDel="00450CC3">
          <w:delText>Objednatel</w:delText>
        </w:r>
        <w:r w:rsidRPr="00341541" w:rsidDel="00450CC3">
          <w:delText xml:space="preserve"> oprávněn vyúčtovat </w:delText>
        </w:r>
        <w:r w:rsidDel="00450CC3">
          <w:delText>Dodavateli</w:delText>
        </w:r>
        <w:r w:rsidRPr="00341541" w:rsidDel="00450CC3">
          <w:delText xml:space="preserve"> smluvní pokutu ve výši 2 000,- Kč </w:delText>
        </w:r>
        <w:r w:rsidRPr="00341541" w:rsidDel="00450CC3">
          <w:rPr>
            <w:rFonts w:cs="Arial"/>
          </w:rPr>
          <w:delText>za ka</w:delText>
        </w:r>
        <w:r w:rsidRPr="00341541" w:rsidDel="00450CC3">
          <w:delText xml:space="preserve">ždý i započatý den prodlení se splněním </w:delText>
        </w:r>
        <w:r w:rsidDel="00450CC3">
          <w:delText>P</w:delText>
        </w:r>
        <w:r w:rsidRPr="00341541" w:rsidDel="00450CC3">
          <w:delText xml:space="preserve">ředmětu </w:delText>
        </w:r>
        <w:r w:rsidDel="00450CC3">
          <w:delText>plnění</w:delText>
        </w:r>
        <w:r w:rsidR="00862BBA" w:rsidRPr="00284C6A" w:rsidDel="00450CC3">
          <w:rPr>
            <w:rFonts w:cs="Arial"/>
          </w:rPr>
          <w:delText>.</w:delText>
        </w:r>
      </w:del>
    </w:p>
    <w:p w14:paraId="5DF3C137" w14:textId="6213B428" w:rsidR="003C10B3" w:rsidDel="003C10B3" w:rsidRDefault="003C10B3" w:rsidP="00517499">
      <w:pPr>
        <w:pStyle w:val="Odstavecseseznamem"/>
        <w:numPr>
          <w:ilvl w:val="1"/>
          <w:numId w:val="19"/>
        </w:numPr>
        <w:ind w:left="567" w:hanging="567"/>
        <w:contextualSpacing w:val="0"/>
        <w:jc w:val="both"/>
        <w:rPr>
          <w:del w:id="11" w:author="Ševecová Ivana" w:date="2023-03-28T11:15:00Z"/>
          <w:rFonts w:cs="Arial"/>
        </w:rPr>
      </w:pPr>
      <w:ins w:id="12" w:author="Ševecová Ivana" w:date="2023-03-28T11:15:00Z">
        <w:r w:rsidRPr="00517499">
          <w:rPr>
            <w:rFonts w:cs="Arial"/>
            <w:i/>
            <w:iCs/>
            <w:color w:val="0070C0"/>
          </w:rPr>
          <w:t xml:space="preserve">V případě, že Zhotovitel </w:t>
        </w:r>
        <w:proofErr w:type="gramStart"/>
        <w:r w:rsidRPr="00517499">
          <w:rPr>
            <w:rFonts w:cs="Arial"/>
            <w:i/>
            <w:iCs/>
            <w:color w:val="0070C0"/>
          </w:rPr>
          <w:t>nedodrží</w:t>
        </w:r>
        <w:proofErr w:type="gramEnd"/>
        <w:r w:rsidRPr="00517499">
          <w:rPr>
            <w:rFonts w:cs="Arial"/>
            <w:i/>
            <w:iCs/>
            <w:color w:val="0070C0"/>
          </w:rPr>
          <w:t xml:space="preserve"> lhůtu stanovenou pro dodání a předání Předmětu plnění uvedenou v dílčí smlouvě, je Objednatel oprávněn vyúčtovat Dodavateli smluvní pokutu ve výši 0,05</w:t>
        </w:r>
      </w:ins>
      <w:ins w:id="13" w:author="Ševecová Ivana" w:date="2023-03-28T13:09:00Z">
        <w:r w:rsidR="00507E0D" w:rsidRPr="00517499">
          <w:rPr>
            <w:rFonts w:cs="Arial"/>
            <w:i/>
            <w:iCs/>
            <w:color w:val="0070C0"/>
          </w:rPr>
          <w:t xml:space="preserve"> </w:t>
        </w:r>
      </w:ins>
      <w:ins w:id="14" w:author="Ševecová Ivana" w:date="2023-03-28T11:15:00Z">
        <w:r w:rsidRPr="00517499">
          <w:rPr>
            <w:rFonts w:cs="Arial"/>
            <w:i/>
            <w:iCs/>
            <w:color w:val="0070C0"/>
          </w:rPr>
          <w:t xml:space="preserve">% z Ceny díla vč. DPH za každý i započatý den </w:t>
        </w:r>
        <w:proofErr w:type="spellStart"/>
        <w:r w:rsidRPr="00517499">
          <w:rPr>
            <w:rFonts w:cs="Arial"/>
            <w:i/>
            <w:iCs/>
            <w:color w:val="0070C0"/>
          </w:rPr>
          <w:t>prodlení</w:t>
        </w:r>
      </w:ins>
      <w:ins w:id="15" w:author="Ševecová Ivana" w:date="2023-03-28T13:09:00Z">
        <w:r w:rsidR="00517499" w:rsidRPr="00517499">
          <w:rPr>
            <w:rFonts w:cs="Arial"/>
            <w:i/>
            <w:iCs/>
            <w:color w:val="0070C0"/>
          </w:rPr>
          <w:t>.</w:t>
        </w:r>
      </w:ins>
    </w:p>
    <w:p w14:paraId="1662934A" w14:textId="69EC5346" w:rsidR="00CB7303" w:rsidRPr="00517499" w:rsidRDefault="00CB7303" w:rsidP="00517499">
      <w:pPr>
        <w:pStyle w:val="Odstavecseseznamem"/>
        <w:numPr>
          <w:ilvl w:val="1"/>
          <w:numId w:val="19"/>
        </w:numPr>
        <w:ind w:left="567" w:hanging="567"/>
        <w:contextualSpacing w:val="0"/>
        <w:jc w:val="both"/>
        <w:rPr>
          <w:rFonts w:cs="Arial"/>
        </w:rPr>
      </w:pPr>
      <w:r>
        <w:t>V</w:t>
      </w:r>
      <w:proofErr w:type="spellEnd"/>
      <w:r w:rsidR="00426AA6">
        <w:t> </w:t>
      </w:r>
      <w:r>
        <w:t>případě, že bude zjištěno, že Výkon IČ nebo Výkon AD není prováděn v</w:t>
      </w:r>
      <w:r w:rsidR="00426AA6">
        <w:t> </w:t>
      </w:r>
      <w:r>
        <w:t>souladu s</w:t>
      </w:r>
      <w:r w:rsidR="00426AA6">
        <w:t> </w:t>
      </w:r>
      <w:r>
        <w:t>touto Smlouvou a/nebo obecně závaznými právními předpisy zaplatí Z</w:t>
      </w:r>
      <w:r w:rsidR="003C0C25">
        <w:t>hotovitel Objednateli</w:t>
      </w:r>
      <w:r w:rsidRPr="00517499">
        <w:rPr>
          <w:rFonts w:cs="Arial"/>
        </w:rPr>
        <w:t xml:space="preserve"> smluvní pokutu </w:t>
      </w:r>
      <w:r w:rsidR="00914A55" w:rsidRPr="00517499">
        <w:rPr>
          <w:rFonts w:cs="Arial"/>
        </w:rPr>
        <w:t>1</w:t>
      </w:r>
      <w:r w:rsidRPr="00517499">
        <w:rPr>
          <w:rFonts w:cs="Arial"/>
        </w:rPr>
        <w:t>0 000,- Kč za každé jednotlivé zjištění</w:t>
      </w:r>
      <w:r w:rsidR="00426AA6" w:rsidRPr="00517499">
        <w:rPr>
          <w:rFonts w:cs="Arial"/>
        </w:rPr>
        <w:t>.</w:t>
      </w:r>
    </w:p>
    <w:p w14:paraId="01C0F7B5" w14:textId="3B135B6C" w:rsidR="00CC5E89" w:rsidRPr="007B7E49" w:rsidRDefault="004F79F1" w:rsidP="00A04059">
      <w:pPr>
        <w:pStyle w:val="Odstavecseseznamem"/>
        <w:numPr>
          <w:ilvl w:val="1"/>
          <w:numId w:val="19"/>
        </w:numPr>
        <w:ind w:left="567" w:hanging="567"/>
        <w:contextualSpacing w:val="0"/>
        <w:jc w:val="both"/>
      </w:pPr>
      <w:r>
        <w:rPr>
          <w:rFonts w:cs="Arial"/>
        </w:rPr>
        <w:t>B</w:t>
      </w:r>
      <w:r w:rsidR="00CC5E89" w:rsidRPr="00947886">
        <w:rPr>
          <w:rFonts w:cs="Arial"/>
        </w:rPr>
        <w:t xml:space="preserve">ude-li mít Dílo vady, zaplatí Zhotovitel Objednateli smluvní pokutu </w:t>
      </w:r>
      <w:r w:rsidR="003C0C25">
        <w:rPr>
          <w:rFonts w:cs="Arial"/>
        </w:rPr>
        <w:t>1 000</w:t>
      </w:r>
      <w:r w:rsidR="00CC5E89" w:rsidRPr="00947886">
        <w:rPr>
          <w:rFonts w:cs="Arial"/>
        </w:rPr>
        <w:t>,- Kč za každou vadu</w:t>
      </w:r>
      <w:r w:rsidR="00CC5E89" w:rsidRPr="007B7E49">
        <w:t xml:space="preserve"> a den trvání závadného stavu (do protokolárního předání odstraněné vady Objednateli, potvrzeného Objednatelem). Tuto smluvní pokutu Zhotovitel neplatí, pokud do </w:t>
      </w:r>
      <w:proofErr w:type="gramStart"/>
      <w:r w:rsidR="00CC5E89" w:rsidRPr="007B7E49">
        <w:t>5-ti</w:t>
      </w:r>
      <w:proofErr w:type="gramEnd"/>
      <w:r w:rsidR="00CC5E89" w:rsidRPr="007B7E49">
        <w:t xml:space="preserve"> kalendářních dnů od obdržení reklamace:</w:t>
      </w:r>
    </w:p>
    <w:p w14:paraId="62EB7DAB" w14:textId="77777777" w:rsidR="00CC5E89" w:rsidRPr="00DD4B0F" w:rsidRDefault="00CC5E89" w:rsidP="00A04059">
      <w:pPr>
        <w:numPr>
          <w:ilvl w:val="0"/>
          <w:numId w:val="12"/>
        </w:numPr>
        <w:jc w:val="both"/>
      </w:pPr>
      <w:r w:rsidRPr="00593ACD">
        <w:rPr>
          <w:spacing w:val="0"/>
        </w:rPr>
        <w:t xml:space="preserve">prokáže písemným potvrzením podepsaným pověřeným zástupcem </w:t>
      </w:r>
      <w:r>
        <w:rPr>
          <w:spacing w:val="0"/>
        </w:rPr>
        <w:t>O</w:t>
      </w:r>
      <w:r w:rsidRPr="00593ACD">
        <w:rPr>
          <w:spacing w:val="0"/>
        </w:rPr>
        <w:t xml:space="preserve">bjednatele, že odstranil </w:t>
      </w:r>
      <w:r w:rsidRPr="00DD4B0F">
        <w:rPr>
          <w:spacing w:val="0"/>
        </w:rPr>
        <w:t>vadu</w:t>
      </w:r>
      <w:r w:rsidRPr="00DD4B0F">
        <w:t xml:space="preserve"> i její následky a nahradil škodu</w:t>
      </w:r>
      <w:r w:rsidR="00BA0EF3">
        <w:t xml:space="preserve"> (vznikla-li)</w:t>
      </w:r>
      <w:r w:rsidRPr="00DD4B0F">
        <w:t xml:space="preserve"> a/nebo</w:t>
      </w:r>
    </w:p>
    <w:p w14:paraId="7F40FBAF" w14:textId="77777777" w:rsidR="00CC5E89" w:rsidRDefault="00CC5E89" w:rsidP="00A04059">
      <w:pPr>
        <w:pStyle w:val="02-ODST-2"/>
        <w:numPr>
          <w:ilvl w:val="0"/>
          <w:numId w:val="12"/>
        </w:numPr>
        <w:tabs>
          <w:tab w:val="clear" w:pos="567"/>
          <w:tab w:val="left" w:pos="426"/>
        </w:tabs>
      </w:pPr>
      <w:r w:rsidRPr="00DD4B0F">
        <w:t>dohodne-li se s </w:t>
      </w:r>
      <w:r>
        <w:t>O</w:t>
      </w:r>
      <w:r w:rsidRPr="00DD4B0F">
        <w:t xml:space="preserve">bjednatelem písemně a poskytne (uhradí) slevu ze smluvní </w:t>
      </w:r>
      <w:r>
        <w:t>C</w:t>
      </w:r>
      <w:r w:rsidRPr="00DD4B0F">
        <w:t xml:space="preserve">eny díla ve výši dohodnuté </w:t>
      </w:r>
      <w:r w:rsidR="00BA0EF3">
        <w:t>s</w:t>
      </w:r>
      <w:r w:rsidR="00F22C69">
        <w:t> </w:t>
      </w:r>
      <w:r>
        <w:t>O</w:t>
      </w:r>
      <w:r w:rsidRPr="00DD4B0F">
        <w:t>bjednatelem</w:t>
      </w:r>
      <w:r w:rsidR="00F22C69">
        <w:t>.</w:t>
      </w:r>
    </w:p>
    <w:p w14:paraId="7517564F" w14:textId="72138EC2" w:rsidR="00BB2690" w:rsidRPr="00294D92" w:rsidRDefault="004F79F1" w:rsidP="00A04059">
      <w:pPr>
        <w:pStyle w:val="Odstavecseseznamem"/>
        <w:numPr>
          <w:ilvl w:val="1"/>
          <w:numId w:val="19"/>
        </w:numPr>
        <w:ind w:left="567" w:hanging="567"/>
        <w:contextualSpacing w:val="0"/>
        <w:jc w:val="both"/>
        <w:rPr>
          <w:spacing w:val="0"/>
        </w:rPr>
      </w:pPr>
      <w:r>
        <w:t xml:space="preserve"> </w:t>
      </w:r>
      <w:r w:rsidR="00BB2690" w:rsidRPr="00914A55">
        <w:rPr>
          <w:spacing w:val="0"/>
        </w:rPr>
        <w:t xml:space="preserve">V případě porušení právních a ostatních obecně závazných předpisů k zajištění BOZP, PO, nakládání s odpady a vnitřních předpisů Objednatele, je Objednatel oprávněn požadovat po </w:t>
      </w:r>
      <w:r w:rsidR="00BB2690" w:rsidRPr="00294D92">
        <w:rPr>
          <w:spacing w:val="0"/>
        </w:rPr>
        <w:t>Zhotoviteli úhradu smluvní pokuty ve výši stanovené v Registr</w:t>
      </w:r>
      <w:r w:rsidR="00F22C69" w:rsidRPr="00294D92">
        <w:rPr>
          <w:spacing w:val="0"/>
        </w:rPr>
        <w:t>u</w:t>
      </w:r>
      <w:r w:rsidR="00BB2690" w:rsidRPr="00294D92">
        <w:rPr>
          <w:spacing w:val="0"/>
        </w:rPr>
        <w:t xml:space="preserve"> bezpečnostních požadavků ČEPRO, a.s. (dále jen „</w:t>
      </w:r>
      <w:r w:rsidR="00BB2690" w:rsidRPr="00294D92">
        <w:rPr>
          <w:b/>
          <w:spacing w:val="0"/>
        </w:rPr>
        <w:t>Registr</w:t>
      </w:r>
      <w:r w:rsidR="00BB2690" w:rsidRPr="00294D92">
        <w:rPr>
          <w:spacing w:val="0"/>
        </w:rPr>
        <w:t xml:space="preserve">“), který </w:t>
      </w:r>
      <w:proofErr w:type="gramStart"/>
      <w:r w:rsidR="00BB2690" w:rsidRPr="00294D92">
        <w:rPr>
          <w:spacing w:val="0"/>
        </w:rPr>
        <w:t>tvoří</w:t>
      </w:r>
      <w:proofErr w:type="gramEnd"/>
      <w:r w:rsidR="00BB2690" w:rsidRPr="00294D92">
        <w:rPr>
          <w:spacing w:val="0"/>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w:t>
      </w:r>
      <w:r w:rsidR="00294D92" w:rsidRPr="00294D92">
        <w:rPr>
          <w:spacing w:val="0"/>
        </w:rPr>
        <w:t xml:space="preserve"> </w:t>
      </w:r>
      <w:r w:rsidR="00BB2690" w:rsidRPr="00294D92">
        <w:rPr>
          <w:spacing w:val="0"/>
        </w:rPr>
        <w:t>000,- Kč za každý jednotlivý případ porušení. Porušení bude zaznamenáno ve Stavebním deníku a/nebo jiným vhodným způsobem oprávněným Zástupcem Objednatele.</w:t>
      </w:r>
    </w:p>
    <w:p w14:paraId="73C68AAD" w14:textId="673E32A8" w:rsidR="00751891" w:rsidRPr="00294D92" w:rsidRDefault="00751891" w:rsidP="00A04059">
      <w:pPr>
        <w:pStyle w:val="Odstavecseseznamem"/>
        <w:numPr>
          <w:ilvl w:val="1"/>
          <w:numId w:val="19"/>
        </w:numPr>
        <w:ind w:left="567" w:hanging="567"/>
        <w:contextualSpacing w:val="0"/>
        <w:jc w:val="both"/>
      </w:pPr>
      <w:r w:rsidRPr="00294D92">
        <w:t xml:space="preserve">Pokud Zhotovitel uvede nepravdivé údaje v čestném prohlášení o neexistenci střetu zájmů a pravdivosti údajů o skutečném majiteli, které je přílohou č. </w:t>
      </w:r>
      <w:r w:rsidR="005C1119">
        <w:t>2</w:t>
      </w:r>
      <w:r w:rsidRPr="00294D92">
        <w:t xml:space="preserve"> této Smlouvy, zavazuje se uhradit Objednateli smluvní pokutu ve výši ve výši 100 000,- Kč (slovy: </w:t>
      </w:r>
      <w:proofErr w:type="spellStart"/>
      <w:r w:rsidRPr="00294D92">
        <w:t>stotisíckorun</w:t>
      </w:r>
      <w:proofErr w:type="spellEnd"/>
      <w:r w:rsidRPr="00294D92">
        <w:t xml:space="preserve"> českých).</w:t>
      </w:r>
    </w:p>
    <w:p w14:paraId="22C2F6ED" w14:textId="7F591704" w:rsidR="00751891" w:rsidRPr="00294D92" w:rsidRDefault="00751891" w:rsidP="00A04059">
      <w:pPr>
        <w:pStyle w:val="Odstavecseseznamem"/>
        <w:numPr>
          <w:ilvl w:val="1"/>
          <w:numId w:val="19"/>
        </w:numPr>
        <w:ind w:left="567" w:hanging="567"/>
        <w:contextualSpacing w:val="0"/>
        <w:jc w:val="both"/>
      </w:pPr>
      <w:r w:rsidRPr="00294D92">
        <w:t xml:space="preserve">V případě, že </w:t>
      </w:r>
      <w:r w:rsidR="00247246" w:rsidRPr="00294D92">
        <w:t>Zhotovitel</w:t>
      </w:r>
      <w:r w:rsidRPr="00294D92">
        <w:t xml:space="preserve"> poruší povinnost dle odst. </w:t>
      </w:r>
      <w:r w:rsidR="005D18F3" w:rsidRPr="00294D92">
        <w:t>13.</w:t>
      </w:r>
      <w:r w:rsidR="000F6C24" w:rsidRPr="00294D92">
        <w:t>5</w:t>
      </w:r>
      <w:r w:rsidRPr="00294D92">
        <w:t xml:space="preserve"> této Smlouvy informovat </w:t>
      </w:r>
      <w:r w:rsidR="00247246" w:rsidRPr="00294D92">
        <w:t>Objednatele</w:t>
      </w:r>
      <w:r w:rsidRPr="00294D92">
        <w:t xml:space="preserve"> o změně v zápisu údajů o jeho skutečném majiteli nebo o změně v zápisu údajů o skutečném majiteli poddodavatele, jehož prostřednictvím </w:t>
      </w:r>
      <w:r w:rsidR="00247246" w:rsidRPr="00294D92">
        <w:t>Zhotovitel</w:t>
      </w:r>
      <w:r w:rsidRPr="00294D92">
        <w:t xml:space="preserve"> v zadávacím řízení vedoucím k uzavření této Smlouvy prokazoval kvalifikaci, zavazuje se uhradit </w:t>
      </w:r>
      <w:r w:rsidR="00247246" w:rsidRPr="00294D92">
        <w:t>Objednateli</w:t>
      </w:r>
      <w:r w:rsidRPr="00294D92">
        <w:t xml:space="preserve"> smluvní pokutu ve výši 5 000,- Kč (slovy: </w:t>
      </w:r>
      <w:proofErr w:type="spellStart"/>
      <w:r w:rsidRPr="00294D92">
        <w:t>pěttisíckorun</w:t>
      </w:r>
      <w:proofErr w:type="spellEnd"/>
      <w:r w:rsidRPr="00294D92">
        <w:t xml:space="preserve"> českých) za každý započatý den prodlení s porušením této </w:t>
      </w:r>
      <w:r w:rsidRPr="00294D92">
        <w:lastRenderedPageBreak/>
        <w:t xml:space="preserve">povinnosti, došlo-li v důsledku této změny k zápisu veřejného funkcionáře uvedeného v </w:t>
      </w:r>
      <w:proofErr w:type="spellStart"/>
      <w:r w:rsidRPr="00294D92">
        <w:t>ust</w:t>
      </w:r>
      <w:proofErr w:type="spellEnd"/>
      <w:r w:rsidRPr="00294D92">
        <w:t xml:space="preserve">. § 2 odst. 1 písm. c) ZSZ jako skutečného majitele </w:t>
      </w:r>
      <w:r w:rsidR="00247246" w:rsidRPr="00294D92">
        <w:t>Zhotovitele</w:t>
      </w:r>
      <w:r w:rsidRPr="00294D92">
        <w:t xml:space="preserve"> nebo poddodavatele z titulu osoby s koncovým vlivem, nebo smluvní pokutu ve výši ve výši 1 000,- Kč (slovy: </w:t>
      </w:r>
      <w:proofErr w:type="spellStart"/>
      <w:r w:rsidRPr="00294D92">
        <w:t>tisíckorun</w:t>
      </w:r>
      <w:proofErr w:type="spellEnd"/>
      <w:r w:rsidRPr="00294D92">
        <w:t xml:space="preserve"> českých) za každý započatý den prodlení s porušením této povinnosti, došlo-li v důsledku této změny k zápisu jakékoliv jiné změny.</w:t>
      </w:r>
    </w:p>
    <w:p w14:paraId="2C87A11D" w14:textId="54CFBA89" w:rsidR="00751891" w:rsidRPr="00294D92" w:rsidRDefault="00751891" w:rsidP="00A04059">
      <w:pPr>
        <w:pStyle w:val="Odstavecseseznamem"/>
        <w:numPr>
          <w:ilvl w:val="1"/>
          <w:numId w:val="19"/>
        </w:numPr>
        <w:ind w:left="567" w:hanging="567"/>
        <w:contextualSpacing w:val="0"/>
        <w:jc w:val="both"/>
      </w:pPr>
      <w:r w:rsidRPr="00294D92">
        <w:t xml:space="preserve">Pokud </w:t>
      </w:r>
      <w:r w:rsidR="007843B5" w:rsidRPr="00294D92">
        <w:t>Zhotovitel</w:t>
      </w:r>
      <w:r w:rsidRPr="00294D92">
        <w:t xml:space="preserve"> uvede nepravdivé údaje v čestném prohlášení o nepodléhání omezujícím opatřením, které je přílohou č. </w:t>
      </w:r>
      <w:r w:rsidR="005C1119">
        <w:t>3</w:t>
      </w:r>
      <w:r w:rsidR="00A87D56" w:rsidRPr="00294D92">
        <w:t xml:space="preserve"> </w:t>
      </w:r>
      <w:r w:rsidRPr="00294D92">
        <w:t xml:space="preserve">této smlouvy, zavazuje se uhradit </w:t>
      </w:r>
      <w:r w:rsidR="007843B5" w:rsidRPr="00294D92">
        <w:t>Objednateli</w:t>
      </w:r>
      <w:r w:rsidRPr="00294D92">
        <w:t xml:space="preserve"> smluvní pokutu ve výši </w:t>
      </w:r>
      <w:del w:id="16" w:author="Ševecová Ivana" w:date="2023-03-28T11:20:00Z">
        <w:r w:rsidRPr="00294D92" w:rsidDel="00613000">
          <w:delText>1 000 </w:delText>
        </w:r>
      </w:del>
      <w:ins w:id="17" w:author="Ševecová Ivana" w:date="2023-03-28T11:21:00Z">
        <w:r w:rsidR="00621F3C">
          <w:t> </w:t>
        </w:r>
      </w:ins>
      <w:del w:id="18" w:author="Ševecová Ivana" w:date="2023-03-28T11:20:00Z">
        <w:r w:rsidRPr="00294D92" w:rsidDel="00613000">
          <w:delText>000</w:delText>
        </w:r>
      </w:del>
      <w:ins w:id="19" w:author="Ševecová Ivana" w:date="2023-03-28T11:21:00Z">
        <w:r w:rsidR="00621F3C">
          <w:t xml:space="preserve"> </w:t>
        </w:r>
      </w:ins>
      <w:ins w:id="20" w:author="Ševecová Ivana" w:date="2023-03-28T11:20:00Z">
        <w:r w:rsidR="00613000" w:rsidRPr="00621F3C">
          <w:rPr>
            <w:i/>
            <w:iCs/>
          </w:rPr>
          <w:t>50 000</w:t>
        </w:r>
      </w:ins>
      <w:r w:rsidRPr="00294D92">
        <w:t xml:space="preserve">,- Kč (slovy </w:t>
      </w:r>
      <w:del w:id="21" w:author="Ševecová Ivana" w:date="2023-03-28T11:20:00Z">
        <w:r w:rsidRPr="00294D92" w:rsidDel="00613000">
          <w:delText xml:space="preserve">jedenmiliónkorun </w:delText>
        </w:r>
      </w:del>
      <w:ins w:id="22" w:author="Ševecová Ivana" w:date="2023-03-28T11:20:00Z">
        <w:r w:rsidR="00613000">
          <w:t xml:space="preserve"> </w:t>
        </w:r>
        <w:proofErr w:type="spellStart"/>
        <w:r w:rsidR="00613000">
          <w:t>padesáttisíckorun</w:t>
        </w:r>
        <w:proofErr w:type="spellEnd"/>
        <w:r w:rsidR="00621F3C">
          <w:t xml:space="preserve"> </w:t>
        </w:r>
      </w:ins>
      <w:r w:rsidRPr="00294D92">
        <w:t>českých)</w:t>
      </w:r>
    </w:p>
    <w:p w14:paraId="6A3CA628" w14:textId="53032F71" w:rsidR="00751891" w:rsidRPr="00294D92" w:rsidRDefault="00751891" w:rsidP="00A04059">
      <w:pPr>
        <w:pStyle w:val="Odstavecseseznamem"/>
        <w:numPr>
          <w:ilvl w:val="1"/>
          <w:numId w:val="19"/>
        </w:numPr>
        <w:ind w:left="567" w:hanging="567"/>
        <w:contextualSpacing w:val="0"/>
        <w:jc w:val="both"/>
      </w:pPr>
      <w:r w:rsidRPr="00294D92">
        <w:t xml:space="preserve">V případě, že </w:t>
      </w:r>
      <w:r w:rsidR="007843B5" w:rsidRPr="00294D92">
        <w:t>Zhotovitel</w:t>
      </w:r>
      <w:r w:rsidRPr="00294D92">
        <w:t xml:space="preserve"> </w:t>
      </w:r>
      <w:proofErr w:type="gramStart"/>
      <w:r w:rsidRPr="00294D92">
        <w:t>poruší</w:t>
      </w:r>
      <w:proofErr w:type="gramEnd"/>
      <w:r w:rsidRPr="00294D92">
        <w:t xml:space="preserve"> povinnost dle odst. 13.</w:t>
      </w:r>
      <w:r w:rsidR="00113CFE" w:rsidRPr="00294D92">
        <w:t>8</w:t>
      </w:r>
      <w:r w:rsidRPr="00294D92">
        <w:t xml:space="preserve"> této smlouvy informovat </w:t>
      </w:r>
      <w:r w:rsidR="007843B5" w:rsidRPr="00294D92">
        <w:t>Objednatele</w:t>
      </w:r>
      <w:r w:rsidRPr="00294D92">
        <w:t xml:space="preserve"> o změně, </w:t>
      </w:r>
      <w:r w:rsidR="007843B5" w:rsidRPr="00294D92">
        <w:t>Zhotovitel</w:t>
      </w:r>
      <w:r w:rsidRPr="00294D92">
        <w:t xml:space="preserve"> nevyrozuměl </w:t>
      </w:r>
      <w:r w:rsidR="00C4213D" w:rsidRPr="00294D92">
        <w:t>Objednatele</w:t>
      </w:r>
      <w:r w:rsidRPr="00294D92">
        <w:t xml:space="preserve"> o změně údajů a skutečností, o nichž činil </w:t>
      </w:r>
      <w:r w:rsidR="00C4213D" w:rsidRPr="00294D92">
        <w:t>Zhotovitel</w:t>
      </w:r>
      <w:r w:rsidRPr="00294D92">
        <w:t xml:space="preserve"> čestné prohlášení o nepodléhání omezujícím opatřením, které je přílohou </w:t>
      </w:r>
      <w:r w:rsidR="005C1119">
        <w:t>3</w:t>
      </w:r>
      <w:r w:rsidRPr="00294D92">
        <w:t xml:space="preserve"> této smlouvy a které vedou k jeho nepravdivosti, zavazuje se uhradit </w:t>
      </w:r>
      <w:r w:rsidR="00C4213D" w:rsidRPr="00294D92">
        <w:t>Objednateli</w:t>
      </w:r>
      <w:r w:rsidRPr="00294D92">
        <w:t xml:space="preserve"> smluvní pokutu ve výši 10 000,- (slovy: </w:t>
      </w:r>
      <w:proofErr w:type="spellStart"/>
      <w:r w:rsidRPr="00294D92">
        <w:t>desettisíckorun</w:t>
      </w:r>
      <w:proofErr w:type="spellEnd"/>
      <w:r w:rsidRPr="00294D92">
        <w:t xml:space="preserve"> českých) za každý započatý den prodlení s porušením této povinnosti.</w:t>
      </w:r>
    </w:p>
    <w:p w14:paraId="33BF3774" w14:textId="1A6DC038" w:rsidR="00751891" w:rsidRPr="00294D92" w:rsidRDefault="00751891" w:rsidP="00A04059">
      <w:pPr>
        <w:pStyle w:val="Odstavecseseznamem"/>
        <w:numPr>
          <w:ilvl w:val="1"/>
          <w:numId w:val="19"/>
        </w:numPr>
        <w:ind w:left="567" w:hanging="567"/>
        <w:contextualSpacing w:val="0"/>
        <w:jc w:val="both"/>
      </w:pPr>
      <w:r w:rsidRPr="00294D92">
        <w:t xml:space="preserve">Bude-li </w:t>
      </w:r>
      <w:r w:rsidR="00C4213D" w:rsidRPr="00294D92">
        <w:t>Zhotovitel</w:t>
      </w:r>
      <w:r w:rsidRPr="00294D92">
        <w:t xml:space="preserve"> v prodlení se splněním informační povinnosti dle odst. 1</w:t>
      </w:r>
      <w:r w:rsidR="004125E7" w:rsidRPr="00294D92">
        <w:t>0</w:t>
      </w:r>
      <w:r w:rsidRPr="00294D92">
        <w:t xml:space="preserve">.3. této Smlouvy, je </w:t>
      </w:r>
      <w:r w:rsidR="002336B3" w:rsidRPr="00294D92">
        <w:t>Objednatel</w:t>
      </w:r>
      <w:r w:rsidRPr="00294D92">
        <w:t xml:space="preserve"> oprávněn požadovat po </w:t>
      </w:r>
      <w:r w:rsidR="002336B3" w:rsidRPr="00294D92">
        <w:t>Zhotoviteli</w:t>
      </w:r>
      <w:r w:rsidRPr="00294D92">
        <w:t xml:space="preserve"> úhradu smluvní pokuty ve výši 5 000,- Kč za každý i započatý den prodlení.</w:t>
      </w:r>
    </w:p>
    <w:p w14:paraId="49BF3EB2" w14:textId="15081B05" w:rsidR="00751891" w:rsidRPr="00294D92" w:rsidRDefault="00751891" w:rsidP="00A04059">
      <w:pPr>
        <w:pStyle w:val="Odstavecseseznamem"/>
        <w:numPr>
          <w:ilvl w:val="1"/>
          <w:numId w:val="19"/>
        </w:numPr>
        <w:ind w:left="567" w:hanging="567"/>
        <w:contextualSpacing w:val="0"/>
        <w:jc w:val="both"/>
      </w:pPr>
      <w:r w:rsidRPr="00294D92">
        <w:t xml:space="preserve">Pokud </w:t>
      </w:r>
      <w:r w:rsidR="002336B3" w:rsidRPr="00294D92">
        <w:t>Zhotovitel</w:t>
      </w:r>
      <w:r w:rsidRPr="00294D92">
        <w:t xml:space="preserve"> </w:t>
      </w:r>
      <w:proofErr w:type="gramStart"/>
      <w:r w:rsidRPr="00294D92">
        <w:t>poruší</w:t>
      </w:r>
      <w:proofErr w:type="gramEnd"/>
      <w:r w:rsidRPr="00294D92">
        <w:t xml:space="preserve"> povinnost mít uzavřené příslušné pojištění po celou dobu trvání Smlouvy, je </w:t>
      </w:r>
      <w:r w:rsidR="002336B3" w:rsidRPr="00294D92">
        <w:t>Objednatel</w:t>
      </w:r>
      <w:r w:rsidRPr="00294D92">
        <w:t xml:space="preserve"> oprávněn požadovat po </w:t>
      </w:r>
      <w:r w:rsidR="002336B3" w:rsidRPr="00294D92">
        <w:t>Zhotoviteli</w:t>
      </w:r>
      <w:r w:rsidRPr="00294D92">
        <w:t xml:space="preserve"> úhradu smluvní pokuty ve výši 1 % z minimálního pojistného plnění pro to pojištění, které nemá uzavřeno.</w:t>
      </w:r>
    </w:p>
    <w:p w14:paraId="1B5719B3" w14:textId="77777777" w:rsidR="00CC5E89" w:rsidRPr="00294D92" w:rsidRDefault="00CC5E89" w:rsidP="00A04059">
      <w:pPr>
        <w:pStyle w:val="Odstavecseseznamem"/>
        <w:numPr>
          <w:ilvl w:val="1"/>
          <w:numId w:val="19"/>
        </w:numPr>
        <w:ind w:left="567" w:hanging="567"/>
        <w:contextualSpacing w:val="0"/>
        <w:jc w:val="both"/>
      </w:pPr>
      <w:r w:rsidRPr="00294D92">
        <w:t>Smluvní pokutu vyúčtuje oprávněná Smluvní strana povinné Smluvní straně písemnou formou.</w:t>
      </w:r>
    </w:p>
    <w:p w14:paraId="7781AB63" w14:textId="191EB27D" w:rsidR="00CC5E89" w:rsidRPr="007B7E49" w:rsidRDefault="00CC5E89" w:rsidP="00A04059">
      <w:pPr>
        <w:pStyle w:val="Odstavecseseznamem"/>
        <w:numPr>
          <w:ilvl w:val="1"/>
          <w:numId w:val="19"/>
        </w:numPr>
        <w:ind w:left="567" w:hanging="567"/>
        <w:contextualSpacing w:val="0"/>
        <w:jc w:val="both"/>
      </w:pPr>
      <w:r w:rsidRPr="00294D92">
        <w:t xml:space="preserve">Ve vyúčtování musí být uvedeno ustanovení Smlouvy, které k vyúčtování smluvní </w:t>
      </w:r>
      <w:r w:rsidRPr="007B7E49">
        <w:t>pokuty opravňuje a způsob výpočtu celkové výše smluvní pokuty</w:t>
      </w:r>
      <w:r w:rsidR="00294D92">
        <w:t>.</w:t>
      </w:r>
    </w:p>
    <w:p w14:paraId="4498DA1E" w14:textId="77777777" w:rsidR="00CC5E89" w:rsidRPr="007B7E49" w:rsidRDefault="00CC5E89" w:rsidP="00A04059">
      <w:pPr>
        <w:pStyle w:val="Odstavecseseznamem"/>
        <w:numPr>
          <w:ilvl w:val="1"/>
          <w:numId w:val="19"/>
        </w:numPr>
        <w:ind w:left="567" w:hanging="567"/>
        <w:contextualSpacing w:val="0"/>
        <w:jc w:val="both"/>
      </w:pPr>
      <w:r w:rsidRPr="007B7E49">
        <w:t>Povinná Smluvní strana je povinna uhradit vyúčtované smluvní pokuty nejpozději do 30 dnů ode dne obdržení příslušného vyúčtování.</w:t>
      </w:r>
    </w:p>
    <w:p w14:paraId="36F49321" w14:textId="77777777" w:rsidR="00CC5E89" w:rsidRPr="007B7E49" w:rsidRDefault="00CC5E89" w:rsidP="00A04059">
      <w:pPr>
        <w:pStyle w:val="Odstavecseseznamem"/>
        <w:numPr>
          <w:ilvl w:val="1"/>
          <w:numId w:val="19"/>
        </w:numPr>
        <w:ind w:left="567" w:hanging="567"/>
        <w:contextualSpacing w:val="0"/>
        <w:jc w:val="both"/>
      </w:pPr>
      <w:r w:rsidRPr="007B7E49">
        <w:t>Zaplacením jakékoli smluvní pokuty není dotčeno právo Objednatele požadovat na Zhotoviteli náhradu škody, a to v plném rozsahu.</w:t>
      </w:r>
    </w:p>
    <w:p w14:paraId="5FBD37D9" w14:textId="77777777" w:rsidR="00CC5E89" w:rsidRPr="007B7E49" w:rsidRDefault="00CC5E89" w:rsidP="00A04059">
      <w:pPr>
        <w:pStyle w:val="Odstavecseseznamem"/>
        <w:numPr>
          <w:ilvl w:val="1"/>
          <w:numId w:val="19"/>
        </w:numPr>
        <w:ind w:left="567" w:hanging="567"/>
        <w:contextualSpacing w:val="0"/>
        <w:jc w:val="both"/>
      </w:pPr>
      <w:r w:rsidRPr="007B7E49">
        <w:t>Zhotovitel prohlašuje, že smluvní pokuty stanovené touto Smlouvou považuje za přiměřené, a to s ohledem na povinnosti, ke kterým se vztahují.</w:t>
      </w:r>
    </w:p>
    <w:p w14:paraId="1C81B001" w14:textId="3321FD45" w:rsidR="00B466BF" w:rsidDel="003B39C0" w:rsidRDefault="00B466BF" w:rsidP="00A04059">
      <w:pPr>
        <w:pStyle w:val="Odstavecseseznamem"/>
        <w:numPr>
          <w:ilvl w:val="1"/>
          <w:numId w:val="19"/>
        </w:numPr>
        <w:ind w:left="567" w:hanging="567"/>
        <w:contextualSpacing w:val="0"/>
        <w:jc w:val="both"/>
        <w:rPr>
          <w:del w:id="23" w:author="Ševecová Ivana" w:date="2023-03-28T11:22:00Z"/>
          <w:rFonts w:cs="Arial"/>
        </w:rPr>
      </w:pPr>
      <w:del w:id="24" w:author="Ševecová Ivana" w:date="2023-03-28T11:22:00Z">
        <w:r w:rsidRPr="0063315B" w:rsidDel="003B39C0">
          <w:rPr>
            <w:rFonts w:cs="Arial"/>
          </w:rPr>
          <w:delText>Zhotovitel prohlašuje, že smluvní pokuty stanovené touto Smlouvou považuje za přiměřené, a to s ohledem na povinnosti, ke kterým se vztahují.</w:delText>
        </w:r>
      </w:del>
    </w:p>
    <w:p w14:paraId="2817B175" w14:textId="77777777" w:rsidR="002346D6" w:rsidRPr="0063315B" w:rsidRDefault="002346D6" w:rsidP="002346D6">
      <w:pPr>
        <w:pStyle w:val="Odstavecseseznamem"/>
        <w:ind w:left="567" w:firstLine="0"/>
        <w:contextualSpacing w:val="0"/>
        <w:jc w:val="both"/>
        <w:rPr>
          <w:rFonts w:cs="Arial"/>
        </w:rPr>
      </w:pPr>
    </w:p>
    <w:p w14:paraId="3649D754" w14:textId="77777777" w:rsidR="00284C6A" w:rsidRPr="0063315B" w:rsidRDefault="00284C6A" w:rsidP="00A04059">
      <w:pPr>
        <w:pStyle w:val="01-L"/>
        <w:spacing w:before="360"/>
        <w:ind w:left="17"/>
        <w:rPr>
          <w:rFonts w:cs="Arial"/>
          <w:sz w:val="22"/>
          <w:szCs w:val="22"/>
        </w:rPr>
      </w:pPr>
      <w:r w:rsidRPr="0063315B">
        <w:rPr>
          <w:rFonts w:cs="Arial"/>
          <w:sz w:val="22"/>
          <w:szCs w:val="22"/>
        </w:rPr>
        <w:t>Doba trvání smlouvy, způsoby ukončení</w:t>
      </w:r>
      <w:r w:rsidR="008F5DE3" w:rsidRPr="0063315B">
        <w:rPr>
          <w:rFonts w:cs="Arial"/>
          <w:sz w:val="22"/>
          <w:szCs w:val="22"/>
        </w:rPr>
        <w:t>, zánik smlouvy</w:t>
      </w:r>
    </w:p>
    <w:p w14:paraId="49D67780" w14:textId="79B4313E" w:rsidR="008F5DE3" w:rsidRPr="00EE70F3" w:rsidRDefault="008F5DE3" w:rsidP="00A04059">
      <w:pPr>
        <w:pStyle w:val="Odstavecseseznamem"/>
        <w:numPr>
          <w:ilvl w:val="1"/>
          <w:numId w:val="20"/>
        </w:numPr>
        <w:ind w:left="567" w:hanging="567"/>
        <w:contextualSpacing w:val="0"/>
        <w:jc w:val="both"/>
        <w:rPr>
          <w:bCs/>
        </w:rPr>
      </w:pPr>
      <w:r w:rsidRPr="00EE70F3">
        <w:rPr>
          <w:rFonts w:cs="Arial"/>
        </w:rPr>
        <w:t>Tato</w:t>
      </w:r>
      <w:r w:rsidRPr="00EE70F3">
        <w:rPr>
          <w:bCs/>
        </w:rPr>
        <w:t xml:space="preserve"> Smlouva se uzavírá na dobu určitou v délce trvání 48 měsíců </w:t>
      </w:r>
      <w:r w:rsidR="009B6B32" w:rsidRPr="009B6B32">
        <w:rPr>
          <w:bCs/>
        </w:rPr>
        <w:t xml:space="preserve">s limitem plnění v částce </w:t>
      </w:r>
      <w:r w:rsidR="00DD3A80">
        <w:rPr>
          <w:bCs/>
        </w:rPr>
        <w:t>60 000 000</w:t>
      </w:r>
      <w:r w:rsidR="009B6B32" w:rsidRPr="009B6B32">
        <w:rPr>
          <w:bCs/>
        </w:rPr>
        <w:t xml:space="preserve">,- Kč bez DPH, tzn., že platnost a účinnost rámcové dohody </w:t>
      </w:r>
      <w:proofErr w:type="gramStart"/>
      <w:r w:rsidR="009B6B32" w:rsidRPr="009B6B32">
        <w:rPr>
          <w:bCs/>
        </w:rPr>
        <w:t>skončí</w:t>
      </w:r>
      <w:proofErr w:type="gramEnd"/>
      <w:r w:rsidR="009B6B32" w:rsidRPr="009B6B32">
        <w:rPr>
          <w:bCs/>
        </w:rPr>
        <w:t xml:space="preserve"> dnem, kdy bude vyčerpán finanční limit stanovený pro plnění Zhotovitele na základě této rámcové dohody a nebude-li tento výše stanovený finanční limit vyčerpán, platnost a účinnost této rámcové dohody skončí 48 měsíců od dne jejího uzavření.</w:t>
      </w:r>
      <w:r w:rsidR="009B6B32">
        <w:rPr>
          <w:bCs/>
        </w:rPr>
        <w:t xml:space="preserve"> </w:t>
      </w:r>
      <w:r w:rsidRPr="00EE70F3">
        <w:rPr>
          <w:bCs/>
        </w:rPr>
        <w:t>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3A00A5" w:rsidRPr="00EE70F3">
        <w:rPr>
          <w:bCs/>
        </w:rPr>
        <w:t>.</w:t>
      </w:r>
    </w:p>
    <w:p w14:paraId="43B33600" w14:textId="77777777" w:rsidR="003A00A5" w:rsidRPr="003A00A5" w:rsidRDefault="003A00A5" w:rsidP="00A04059">
      <w:pPr>
        <w:pStyle w:val="Odstavecseseznamem"/>
        <w:numPr>
          <w:ilvl w:val="1"/>
          <w:numId w:val="20"/>
        </w:numPr>
        <w:ind w:left="567" w:hanging="567"/>
        <w:contextualSpacing w:val="0"/>
        <w:jc w:val="both"/>
        <w:rPr>
          <w:rFonts w:cs="Arial"/>
        </w:rPr>
      </w:pPr>
      <w:r w:rsidRPr="003A00A5">
        <w:rPr>
          <w:bCs/>
        </w:rPr>
        <w:t>Účinnost Smlouvy nastane dnem, kdy bude uzavřena Smlouva, nestanoví-li obecně závazný právní předpis jinak.</w:t>
      </w:r>
      <w:r w:rsidRPr="003A00A5">
        <w:t xml:space="preserve"> Dnem uzavření je dne uvedený u podpisů Smluvních stran, je-li uvedeno více dní, pak je dnem uzavření den pozdější</w:t>
      </w:r>
      <w:r>
        <w:t>.</w:t>
      </w:r>
    </w:p>
    <w:p w14:paraId="4D2B894C" w14:textId="77777777" w:rsidR="00E51B58" w:rsidRPr="003A00A5" w:rsidRDefault="00E51B58" w:rsidP="00A04059">
      <w:pPr>
        <w:pStyle w:val="Odstavecseseznamem"/>
        <w:numPr>
          <w:ilvl w:val="1"/>
          <w:numId w:val="20"/>
        </w:numPr>
        <w:ind w:left="567" w:hanging="567"/>
        <w:contextualSpacing w:val="0"/>
        <w:jc w:val="both"/>
        <w:rPr>
          <w:bCs/>
        </w:rPr>
      </w:pPr>
      <w:r w:rsidRPr="003A00A5">
        <w:rPr>
          <w:bCs/>
        </w:rPr>
        <w:t>Zánik této Smlouvy a dílčích smluv je upraven ve VOP a v této Smlouvě.</w:t>
      </w:r>
    </w:p>
    <w:p w14:paraId="1A3F06A6" w14:textId="527CCE62" w:rsidR="00E51B58" w:rsidRDefault="00E51B58" w:rsidP="00A04059">
      <w:pPr>
        <w:pStyle w:val="Odstavecseseznamem"/>
        <w:numPr>
          <w:ilvl w:val="1"/>
          <w:numId w:val="20"/>
        </w:numPr>
        <w:ind w:left="567" w:hanging="567"/>
        <w:contextualSpacing w:val="0"/>
        <w:jc w:val="both"/>
        <w:rPr>
          <w:bCs/>
        </w:rPr>
      </w:pPr>
      <w:r w:rsidRPr="003A00A5">
        <w:rPr>
          <w:bCs/>
        </w:rPr>
        <w:t xml:space="preserve">Smluvní strany se dohodly, že tato Smlouva, jakož i dílčí smlouva uzavřená na základě této Smlouvy zaniká písemnou dohodou Smluvních stran či jednostranným právním jednáním jedné </w:t>
      </w:r>
      <w:r w:rsidRPr="00493E57">
        <w:rPr>
          <w:bCs/>
        </w:rPr>
        <w:t>ze Smluvních stran v souladu s platnou legislativou.</w:t>
      </w:r>
      <w:bookmarkStart w:id="25" w:name="_Ref401561625"/>
    </w:p>
    <w:p w14:paraId="19065687" w14:textId="266E6D88" w:rsidR="00D8598D" w:rsidRPr="00493E57" w:rsidRDefault="00D8598D" w:rsidP="00A04059">
      <w:pPr>
        <w:pStyle w:val="Odstavecseseznamem"/>
        <w:numPr>
          <w:ilvl w:val="1"/>
          <w:numId w:val="20"/>
        </w:numPr>
        <w:ind w:left="567" w:hanging="567"/>
        <w:contextualSpacing w:val="0"/>
        <w:jc w:val="both"/>
        <w:rPr>
          <w:bCs/>
        </w:rPr>
      </w:pPr>
      <w:r w:rsidRPr="00B93121">
        <w:rPr>
          <w:bCs/>
        </w:rPr>
        <w:lastRenderedPageBreak/>
        <w:t xml:space="preserve">Objednatel je oprávněn odstoupit od Smlouvy, také </w:t>
      </w:r>
      <w:r w:rsidRPr="00B93121">
        <w:rPr>
          <w:rFonts w:cstheme="minorHAnsi"/>
          <w:sz w:val="19"/>
          <w:szCs w:val="19"/>
        </w:rPr>
        <w:t xml:space="preserve">v případě, že </w:t>
      </w:r>
      <w:r w:rsidRPr="00B93121">
        <w:t>Zhotovitel</w:t>
      </w:r>
      <w:r w:rsidRPr="00B93121">
        <w:rPr>
          <w:rFonts w:cstheme="minorHAnsi"/>
          <w:sz w:val="19"/>
          <w:szCs w:val="19"/>
        </w:rPr>
        <w:t xml:space="preserve"> uvedl nepravdivé údaje v čestném prohlášení o neexistenci střetu zájmů a pravdivosti údajů o skutečném majiteli, které je přílohou č. </w:t>
      </w:r>
      <w:r w:rsidR="000835AB">
        <w:rPr>
          <w:rFonts w:cstheme="minorHAnsi"/>
          <w:sz w:val="19"/>
          <w:szCs w:val="19"/>
        </w:rPr>
        <w:t>2</w:t>
      </w:r>
      <w:r w:rsidRPr="00B93121">
        <w:rPr>
          <w:rFonts w:cstheme="minorHAnsi"/>
          <w:sz w:val="19"/>
          <w:szCs w:val="19"/>
        </w:rPr>
        <w:t xml:space="preserve"> této Smlouvy</w:t>
      </w:r>
    </w:p>
    <w:p w14:paraId="7CA9C6BF" w14:textId="0D8475E2" w:rsidR="00014560" w:rsidRPr="00493E57" w:rsidRDefault="00020012" w:rsidP="00A04059">
      <w:pPr>
        <w:pStyle w:val="Odstavecseseznamem"/>
        <w:numPr>
          <w:ilvl w:val="1"/>
          <w:numId w:val="20"/>
        </w:numPr>
        <w:ind w:left="567" w:hanging="567"/>
        <w:contextualSpacing w:val="0"/>
        <w:jc w:val="both"/>
        <w:rPr>
          <w:rFonts w:cstheme="minorHAnsi"/>
          <w:sz w:val="19"/>
          <w:szCs w:val="19"/>
        </w:rPr>
      </w:pPr>
      <w:bookmarkStart w:id="26" w:name="_Hlk73711307"/>
      <w:r w:rsidRPr="00493E57">
        <w:rPr>
          <w:rFonts w:cstheme="minorHAnsi"/>
          <w:sz w:val="19"/>
          <w:szCs w:val="19"/>
        </w:rPr>
        <w:t>Objednatel</w:t>
      </w:r>
      <w:r w:rsidR="00014560" w:rsidRPr="00493E57">
        <w:rPr>
          <w:rFonts w:cstheme="minorHAnsi"/>
          <w:sz w:val="19"/>
          <w:szCs w:val="19"/>
        </w:rPr>
        <w:t xml:space="preserve"> je oprávněn od této Smlouvy odstoupit také v případě, že </w:t>
      </w:r>
      <w:r w:rsidRPr="00493E57">
        <w:t>Zhotovitel</w:t>
      </w:r>
      <w:r w:rsidR="00014560" w:rsidRPr="00493E57">
        <w:rPr>
          <w:rFonts w:cstheme="minorHAnsi"/>
          <w:sz w:val="19"/>
          <w:szCs w:val="19"/>
        </w:rPr>
        <w:t xml:space="preserve"> ve lhůtě dle odst. 1</w:t>
      </w:r>
      <w:r w:rsidR="00DA6A7C" w:rsidRPr="00493E57">
        <w:rPr>
          <w:rFonts w:cstheme="minorHAnsi"/>
          <w:sz w:val="19"/>
          <w:szCs w:val="19"/>
        </w:rPr>
        <w:t>3</w:t>
      </w:r>
      <w:r w:rsidR="00014560" w:rsidRPr="00493E57">
        <w:rPr>
          <w:rFonts w:cstheme="minorHAnsi"/>
          <w:sz w:val="19"/>
          <w:szCs w:val="19"/>
        </w:rPr>
        <w:t xml:space="preserve">.5 této Smlouvy nevyrozuměl </w:t>
      </w:r>
      <w:r w:rsidR="00F45B95" w:rsidRPr="00493E57">
        <w:rPr>
          <w:rFonts w:cstheme="minorHAnsi"/>
          <w:sz w:val="19"/>
          <w:szCs w:val="19"/>
        </w:rPr>
        <w:t>Objednatele</w:t>
      </w:r>
      <w:r w:rsidR="00014560" w:rsidRPr="00493E57">
        <w:rPr>
          <w:rFonts w:cstheme="minorHAnsi"/>
          <w:sz w:val="19"/>
          <w:szCs w:val="19"/>
        </w:rPr>
        <w:t xml:space="preserve"> o takové změně v zápisu údajů o jeho skutečném majiteli nebo o změně v zápisu údajů o skutečném majiteli poddodavatele, jehož prostřednictvím </w:t>
      </w:r>
      <w:r w:rsidR="00F45B95" w:rsidRPr="00493E57">
        <w:t>Zhotovitel</w:t>
      </w:r>
      <w:r w:rsidR="00014560" w:rsidRPr="00493E57">
        <w:rPr>
          <w:rFonts w:cstheme="minorHAnsi"/>
          <w:sz w:val="19"/>
          <w:szCs w:val="19"/>
        </w:rPr>
        <w:t xml:space="preserve"> v zadávacím řízení vedoucím k uzavření této Smlouvy prokazoval kvalifikaci, při které byl jako skutečný majitel </w:t>
      </w:r>
      <w:r w:rsidR="00F45B95" w:rsidRPr="00493E57">
        <w:t>Zhotovitele</w:t>
      </w:r>
      <w:r w:rsidR="00014560" w:rsidRPr="00493E57">
        <w:rPr>
          <w:rFonts w:cstheme="minorHAnsi"/>
          <w:sz w:val="19"/>
          <w:szCs w:val="19"/>
        </w:rPr>
        <w:t xml:space="preserve"> nebo poddodavatele do evidence zapsán veřejný funkcionář uvedený v </w:t>
      </w:r>
      <w:proofErr w:type="spellStart"/>
      <w:r w:rsidR="00014560" w:rsidRPr="00493E57">
        <w:rPr>
          <w:rFonts w:cstheme="minorHAnsi"/>
          <w:sz w:val="19"/>
          <w:szCs w:val="19"/>
        </w:rPr>
        <w:t>ust</w:t>
      </w:r>
      <w:proofErr w:type="spellEnd"/>
      <w:r w:rsidR="00014560" w:rsidRPr="00493E57">
        <w:rPr>
          <w:rFonts w:cstheme="minorHAnsi"/>
          <w:sz w:val="19"/>
          <w:szCs w:val="19"/>
        </w:rPr>
        <w:t>. § 2 odst. 1 písm. c) ZSZ.</w:t>
      </w:r>
      <w:bookmarkEnd w:id="26"/>
    </w:p>
    <w:p w14:paraId="1AB27BE2" w14:textId="6A9E8BFD" w:rsidR="00014560" w:rsidRPr="00493E57" w:rsidRDefault="003D3A0A" w:rsidP="00A04059">
      <w:pPr>
        <w:pStyle w:val="Odstavecseseznamem"/>
        <w:numPr>
          <w:ilvl w:val="1"/>
          <w:numId w:val="20"/>
        </w:numPr>
        <w:ind w:left="567" w:hanging="567"/>
        <w:contextualSpacing w:val="0"/>
        <w:jc w:val="both"/>
        <w:rPr>
          <w:rFonts w:cstheme="minorHAnsi"/>
          <w:sz w:val="19"/>
          <w:szCs w:val="19"/>
        </w:rPr>
      </w:pPr>
      <w:r w:rsidRPr="00493E57">
        <w:rPr>
          <w:rFonts w:cstheme="minorHAnsi"/>
          <w:sz w:val="19"/>
          <w:szCs w:val="19"/>
        </w:rPr>
        <w:t>Objednatel</w:t>
      </w:r>
      <w:r w:rsidR="00014560" w:rsidRPr="00493E57">
        <w:rPr>
          <w:rFonts w:cstheme="minorHAnsi"/>
          <w:sz w:val="19"/>
          <w:szCs w:val="19"/>
        </w:rPr>
        <w:t xml:space="preserve"> je oprávněn od této smlouvy odstoupit v případě, že </w:t>
      </w:r>
      <w:r w:rsidRPr="00493E57">
        <w:rPr>
          <w:rFonts w:cstheme="minorHAnsi"/>
          <w:sz w:val="19"/>
          <w:szCs w:val="19"/>
        </w:rPr>
        <w:t>Zhotovitel</w:t>
      </w:r>
      <w:r w:rsidR="00014560" w:rsidRPr="00493E57">
        <w:rPr>
          <w:rFonts w:cstheme="minorHAnsi"/>
          <w:sz w:val="19"/>
          <w:szCs w:val="19"/>
        </w:rPr>
        <w:t xml:space="preserve"> uvedl nepravdivé údaje v česném prohlášení o nepodléhání omezujícím opatřením, které je přílohou č. </w:t>
      </w:r>
      <w:r w:rsidR="000835AB">
        <w:rPr>
          <w:rFonts w:cstheme="minorHAnsi"/>
          <w:sz w:val="19"/>
          <w:szCs w:val="19"/>
        </w:rPr>
        <w:t>3</w:t>
      </w:r>
      <w:r w:rsidR="00014560" w:rsidRPr="00493E57">
        <w:rPr>
          <w:rFonts w:cstheme="minorHAnsi"/>
          <w:sz w:val="19"/>
          <w:szCs w:val="19"/>
        </w:rPr>
        <w:t xml:space="preserve"> této </w:t>
      </w:r>
      <w:r w:rsidR="00B53A60" w:rsidRPr="00493E57">
        <w:rPr>
          <w:rFonts w:cstheme="minorHAnsi"/>
          <w:sz w:val="19"/>
          <w:szCs w:val="19"/>
        </w:rPr>
        <w:t>S</w:t>
      </w:r>
      <w:r w:rsidR="00014560" w:rsidRPr="00493E57">
        <w:rPr>
          <w:rFonts w:cstheme="minorHAnsi"/>
          <w:sz w:val="19"/>
          <w:szCs w:val="19"/>
        </w:rPr>
        <w:t>mlouvy.</w:t>
      </w:r>
    </w:p>
    <w:p w14:paraId="4C474034" w14:textId="7784A8DE" w:rsidR="00014560" w:rsidRPr="00493E57" w:rsidRDefault="003D3A0A" w:rsidP="00A04059">
      <w:pPr>
        <w:pStyle w:val="Odstavecseseznamem"/>
        <w:numPr>
          <w:ilvl w:val="1"/>
          <w:numId w:val="20"/>
        </w:numPr>
        <w:ind w:left="567" w:hanging="567"/>
        <w:contextualSpacing w:val="0"/>
        <w:jc w:val="both"/>
        <w:rPr>
          <w:rFonts w:cstheme="minorHAnsi"/>
          <w:sz w:val="19"/>
          <w:szCs w:val="19"/>
        </w:rPr>
      </w:pPr>
      <w:r w:rsidRPr="00493E57">
        <w:rPr>
          <w:rFonts w:cstheme="minorHAnsi"/>
          <w:sz w:val="19"/>
          <w:szCs w:val="19"/>
        </w:rPr>
        <w:t>Objednatel</w:t>
      </w:r>
      <w:r w:rsidR="00014560" w:rsidRPr="00493E57">
        <w:rPr>
          <w:rFonts w:cstheme="minorHAnsi"/>
          <w:sz w:val="19"/>
          <w:szCs w:val="19"/>
        </w:rPr>
        <w:t xml:space="preserve"> je oprávněn od této </w:t>
      </w:r>
      <w:r w:rsidR="00B53A60" w:rsidRPr="00493E57">
        <w:rPr>
          <w:rFonts w:cstheme="minorHAnsi"/>
          <w:sz w:val="19"/>
          <w:szCs w:val="19"/>
        </w:rPr>
        <w:t>S</w:t>
      </w:r>
      <w:r w:rsidR="00014560" w:rsidRPr="00493E57">
        <w:rPr>
          <w:rFonts w:cstheme="minorHAnsi"/>
          <w:sz w:val="19"/>
          <w:szCs w:val="19"/>
        </w:rPr>
        <w:t xml:space="preserve">mlouvy odstoupit také v případě, že </w:t>
      </w:r>
      <w:r w:rsidRPr="00493E57">
        <w:rPr>
          <w:rFonts w:cstheme="minorHAnsi"/>
          <w:sz w:val="19"/>
          <w:szCs w:val="19"/>
        </w:rPr>
        <w:t>Zhotovitel</w:t>
      </w:r>
      <w:r w:rsidR="00014560" w:rsidRPr="00493E57">
        <w:rPr>
          <w:rFonts w:cstheme="minorHAnsi"/>
          <w:sz w:val="19"/>
          <w:szCs w:val="19"/>
        </w:rPr>
        <w:t xml:space="preserve"> nevyrozuměl </w:t>
      </w:r>
      <w:r w:rsidRPr="00493E57">
        <w:rPr>
          <w:rFonts w:cstheme="minorHAnsi"/>
          <w:sz w:val="19"/>
          <w:szCs w:val="19"/>
        </w:rPr>
        <w:t>Objednatele</w:t>
      </w:r>
      <w:r w:rsidR="00014560" w:rsidRPr="00493E57">
        <w:rPr>
          <w:rFonts w:cstheme="minorHAnsi"/>
          <w:sz w:val="19"/>
          <w:szCs w:val="19"/>
        </w:rPr>
        <w:t xml:space="preserve"> o změně údajů a skutečnosti, o nichž činil </w:t>
      </w:r>
      <w:r w:rsidRPr="00493E57">
        <w:rPr>
          <w:rFonts w:cstheme="minorHAnsi"/>
          <w:sz w:val="19"/>
          <w:szCs w:val="19"/>
        </w:rPr>
        <w:t>Zhotovitel</w:t>
      </w:r>
      <w:r w:rsidR="00014560" w:rsidRPr="00493E57">
        <w:rPr>
          <w:rFonts w:cstheme="minorHAnsi"/>
          <w:sz w:val="19"/>
          <w:szCs w:val="19"/>
        </w:rPr>
        <w:t xml:space="preserve"> čestné prohlášení o nepodléhání omezujícím opatřením, které je přílohou č. </w:t>
      </w:r>
      <w:r w:rsidRPr="00493E57">
        <w:rPr>
          <w:rFonts w:cstheme="minorHAnsi"/>
          <w:sz w:val="19"/>
          <w:szCs w:val="19"/>
        </w:rPr>
        <w:t>4</w:t>
      </w:r>
      <w:r w:rsidR="00014560" w:rsidRPr="00493E57">
        <w:rPr>
          <w:rFonts w:cstheme="minorHAnsi"/>
          <w:sz w:val="19"/>
          <w:szCs w:val="19"/>
        </w:rPr>
        <w:t xml:space="preserve"> této </w:t>
      </w:r>
      <w:r w:rsidR="009B6B32" w:rsidRPr="00493E57">
        <w:rPr>
          <w:rFonts w:cstheme="minorHAnsi"/>
          <w:sz w:val="19"/>
          <w:szCs w:val="19"/>
        </w:rPr>
        <w:t>S</w:t>
      </w:r>
      <w:r w:rsidR="00014560" w:rsidRPr="00493E57">
        <w:rPr>
          <w:rFonts w:cstheme="minorHAnsi"/>
          <w:sz w:val="19"/>
          <w:szCs w:val="19"/>
        </w:rPr>
        <w:t xml:space="preserve">mlouvy a které vedou k jeho nepravdivosti, a to </w:t>
      </w:r>
      <w:r w:rsidR="00B53A60" w:rsidRPr="00493E57">
        <w:rPr>
          <w:rFonts w:cstheme="minorHAnsi"/>
          <w:sz w:val="19"/>
          <w:szCs w:val="19"/>
        </w:rPr>
        <w:t xml:space="preserve">ve lhůtě stanovené v ustanovení </w:t>
      </w:r>
      <w:r w:rsidR="00493E57" w:rsidRPr="00493E57">
        <w:rPr>
          <w:rFonts w:cstheme="minorHAnsi"/>
          <w:sz w:val="19"/>
          <w:szCs w:val="19"/>
        </w:rPr>
        <w:t>13.8</w:t>
      </w:r>
      <w:r w:rsidR="00B53A60" w:rsidRPr="00493E57">
        <w:rPr>
          <w:rFonts w:cstheme="minorHAnsi"/>
          <w:sz w:val="19"/>
          <w:szCs w:val="19"/>
        </w:rPr>
        <w:t xml:space="preserve"> této Smlouvy. </w:t>
      </w:r>
    </w:p>
    <w:p w14:paraId="6476E015" w14:textId="4B92FEBC" w:rsidR="00014560" w:rsidRPr="00493E57" w:rsidRDefault="003D3A0A" w:rsidP="00A04059">
      <w:pPr>
        <w:pStyle w:val="Odstavecseseznamem"/>
        <w:numPr>
          <w:ilvl w:val="1"/>
          <w:numId w:val="20"/>
        </w:numPr>
        <w:ind w:left="567" w:hanging="567"/>
        <w:contextualSpacing w:val="0"/>
        <w:jc w:val="both"/>
      </w:pPr>
      <w:r w:rsidRPr="00493E57">
        <w:rPr>
          <w:rFonts w:cstheme="minorHAnsi"/>
          <w:sz w:val="19"/>
          <w:szCs w:val="19"/>
        </w:rPr>
        <w:t>Objednatel</w:t>
      </w:r>
      <w:r w:rsidR="00014560" w:rsidRPr="00493E57">
        <w:t xml:space="preserve"> je oprávněn od této Smlouvy odstoupit také v případě, že </w:t>
      </w:r>
      <w:r w:rsidRPr="00493E57">
        <w:t>Zhotovitel</w:t>
      </w:r>
      <w:r w:rsidR="00014560" w:rsidRPr="00493E57">
        <w:t xml:space="preserve"> dle odst. 1</w:t>
      </w:r>
      <w:r w:rsidR="00707CC5" w:rsidRPr="00493E57">
        <w:t>0</w:t>
      </w:r>
      <w:r w:rsidR="00014560" w:rsidRPr="00493E57">
        <w:t>.</w:t>
      </w:r>
      <w:r w:rsidR="00707CC5" w:rsidRPr="00493E57">
        <w:t>3</w:t>
      </w:r>
      <w:r w:rsidR="00014560" w:rsidRPr="00493E57">
        <w:t>. této Smlouvy nevyrozuměl Příkazce o snížení výše pojistného plnění pod minimální stanovenou výši nebo o ukončení pojistné smlouvy a se splněním této povinnosti je v prodlení alespoň 10 pracovních dní.</w:t>
      </w:r>
    </w:p>
    <w:p w14:paraId="3F7F73A0" w14:textId="4F7A273F" w:rsidR="00014560" w:rsidRPr="00493E57" w:rsidRDefault="00707CC5" w:rsidP="00A04059">
      <w:pPr>
        <w:pStyle w:val="Odstavecseseznamem"/>
        <w:numPr>
          <w:ilvl w:val="1"/>
          <w:numId w:val="20"/>
        </w:numPr>
        <w:ind w:left="567" w:hanging="567"/>
        <w:contextualSpacing w:val="0"/>
        <w:jc w:val="both"/>
        <w:rPr>
          <w:rFonts w:cstheme="minorHAnsi"/>
          <w:sz w:val="19"/>
          <w:szCs w:val="19"/>
        </w:rPr>
      </w:pPr>
      <w:r w:rsidRPr="00493E57">
        <w:rPr>
          <w:rFonts w:cstheme="minorHAnsi"/>
          <w:sz w:val="19"/>
          <w:szCs w:val="19"/>
        </w:rPr>
        <w:t>Objednatel</w:t>
      </w:r>
      <w:r w:rsidR="00014560" w:rsidRPr="00493E57">
        <w:t xml:space="preserve"> je oprávněn od této Smlouvy odstoupit také v případě, že </w:t>
      </w:r>
      <w:r w:rsidR="00C6639B" w:rsidRPr="00493E57">
        <w:t>Zhotoviteli</w:t>
      </w:r>
      <w:r w:rsidR="00014560" w:rsidRPr="00493E57">
        <w:t xml:space="preserve"> bude pozastaveno provádění </w:t>
      </w:r>
      <w:r w:rsidR="00B53A60" w:rsidRPr="00493E57">
        <w:t xml:space="preserve">Díla nebo </w:t>
      </w:r>
      <w:r w:rsidR="00014560" w:rsidRPr="00493E57">
        <w:t xml:space="preserve">Výkonu </w:t>
      </w:r>
      <w:r w:rsidR="00C6639B" w:rsidRPr="00493E57">
        <w:t>IČ</w:t>
      </w:r>
      <w:r w:rsidR="00014560" w:rsidRPr="00493E57">
        <w:t xml:space="preserve"> nebo Výkonu </w:t>
      </w:r>
      <w:r w:rsidR="00C6639B" w:rsidRPr="00493E57">
        <w:t>AD</w:t>
      </w:r>
      <w:r w:rsidR="00014560" w:rsidRPr="00493E57">
        <w:t xml:space="preserve"> dle odst. 1</w:t>
      </w:r>
      <w:r w:rsidR="00831B08" w:rsidRPr="00493E57">
        <w:t>0</w:t>
      </w:r>
      <w:r w:rsidR="00014560" w:rsidRPr="00493E57">
        <w:t>.4. Smlouvy.</w:t>
      </w:r>
    </w:p>
    <w:p w14:paraId="7EEEC034" w14:textId="77777777" w:rsidR="00CD7300" w:rsidRDefault="00E51B58" w:rsidP="00A04059">
      <w:pPr>
        <w:pStyle w:val="Odstavecseseznamem"/>
        <w:numPr>
          <w:ilvl w:val="1"/>
          <w:numId w:val="20"/>
        </w:numPr>
        <w:ind w:left="567" w:hanging="567"/>
        <w:contextualSpacing w:val="0"/>
        <w:jc w:val="both"/>
        <w:rPr>
          <w:bCs/>
        </w:rPr>
      </w:pPr>
      <w:r w:rsidRPr="00DA6A7C">
        <w:rPr>
          <w:bCs/>
        </w:rPr>
        <w:t>Smluvní strany se dohodly, že Objednatel má právo odstoupit od této</w:t>
      </w:r>
      <w:r w:rsidRPr="003A00A5">
        <w:rPr>
          <w:bCs/>
        </w:rPr>
        <w:t xml:space="preserve"> Smlouvy zcela či zčásti v těchto případech:</w:t>
      </w:r>
      <w:bookmarkEnd w:id="25"/>
      <w:r w:rsidRPr="003A00A5">
        <w:rPr>
          <w:bCs/>
        </w:rPr>
        <w:t xml:space="preserve"> </w:t>
      </w:r>
    </w:p>
    <w:p w14:paraId="28508A0C" w14:textId="77777777" w:rsidR="00CD7300" w:rsidRDefault="00E51B58" w:rsidP="00A04059">
      <w:pPr>
        <w:pStyle w:val="Odstavec2"/>
        <w:numPr>
          <w:ilvl w:val="2"/>
          <w:numId w:val="10"/>
        </w:numPr>
        <w:spacing w:before="120"/>
        <w:ind w:hanging="294"/>
        <w:rPr>
          <w:bCs/>
        </w:rPr>
      </w:pPr>
      <w:r w:rsidRPr="003A00A5">
        <w:rPr>
          <w:bCs/>
        </w:rPr>
        <w:t xml:space="preserve">bezdůvodné odmítnutí uzavřít dílčí smlouvu; </w:t>
      </w:r>
    </w:p>
    <w:p w14:paraId="34CCAB47" w14:textId="77777777" w:rsidR="00CD7300" w:rsidRDefault="00E51B58" w:rsidP="00A04059">
      <w:pPr>
        <w:pStyle w:val="Odstavec2"/>
        <w:numPr>
          <w:ilvl w:val="2"/>
          <w:numId w:val="10"/>
        </w:numPr>
        <w:spacing w:before="120"/>
        <w:ind w:hanging="294"/>
        <w:rPr>
          <w:bCs/>
        </w:rPr>
      </w:pPr>
      <w:r w:rsidRPr="003A00A5">
        <w:rPr>
          <w:bCs/>
        </w:rPr>
        <w:t xml:space="preserve">Zhotovitel neprovádí </w:t>
      </w:r>
      <w:r w:rsidR="00CD7300">
        <w:rPr>
          <w:bCs/>
        </w:rPr>
        <w:t>D</w:t>
      </w:r>
      <w:r w:rsidRPr="003A00A5">
        <w:rPr>
          <w:bCs/>
        </w:rPr>
        <w:t>ílo řádně a včas;</w:t>
      </w:r>
    </w:p>
    <w:p w14:paraId="2AD3901F" w14:textId="5132BA8F" w:rsidR="00CD7300" w:rsidRDefault="00CD7300" w:rsidP="00A04059">
      <w:pPr>
        <w:pStyle w:val="Odstavec2"/>
        <w:numPr>
          <w:ilvl w:val="2"/>
          <w:numId w:val="10"/>
        </w:numPr>
        <w:spacing w:before="120"/>
        <w:ind w:hanging="294"/>
        <w:rPr>
          <w:bCs/>
        </w:rPr>
      </w:pPr>
      <w:r>
        <w:rPr>
          <w:bCs/>
        </w:rPr>
        <w:t>Zhot</w:t>
      </w:r>
      <w:r w:rsidR="00AB1192">
        <w:rPr>
          <w:bCs/>
        </w:rPr>
        <w:t>o</w:t>
      </w:r>
      <w:r>
        <w:rPr>
          <w:bCs/>
        </w:rPr>
        <w:t xml:space="preserve">vitel neprovádí </w:t>
      </w:r>
      <w:r w:rsidR="006727CF">
        <w:rPr>
          <w:bCs/>
        </w:rPr>
        <w:t xml:space="preserve">Výkon </w:t>
      </w:r>
      <w:r w:rsidR="005D70A3">
        <w:rPr>
          <w:bCs/>
        </w:rPr>
        <w:t xml:space="preserve">IČ nebo </w:t>
      </w:r>
      <w:r w:rsidR="006727CF">
        <w:rPr>
          <w:bCs/>
        </w:rPr>
        <w:t xml:space="preserve">Výkon </w:t>
      </w:r>
      <w:r>
        <w:rPr>
          <w:bCs/>
        </w:rPr>
        <w:t>AD řádně;</w:t>
      </w:r>
      <w:r w:rsidR="00E51B58" w:rsidRPr="003A00A5">
        <w:rPr>
          <w:bCs/>
        </w:rPr>
        <w:t xml:space="preserve"> </w:t>
      </w:r>
    </w:p>
    <w:p w14:paraId="114CBA20" w14:textId="77777777" w:rsidR="00CD7300" w:rsidRDefault="00E51B58" w:rsidP="00A04059">
      <w:pPr>
        <w:pStyle w:val="Odstavec2"/>
        <w:numPr>
          <w:ilvl w:val="2"/>
          <w:numId w:val="10"/>
        </w:numPr>
        <w:spacing w:before="120"/>
        <w:ind w:hanging="294"/>
        <w:rPr>
          <w:bCs/>
        </w:rPr>
      </w:pPr>
      <w:r w:rsidRPr="003A00A5">
        <w:rPr>
          <w:bCs/>
        </w:rPr>
        <w:t xml:space="preserve">Zhotovitel opakovaně </w:t>
      </w:r>
      <w:proofErr w:type="gramStart"/>
      <w:r w:rsidRPr="003A00A5">
        <w:rPr>
          <w:bCs/>
        </w:rPr>
        <w:t>nedodrží</w:t>
      </w:r>
      <w:proofErr w:type="gramEnd"/>
      <w:r w:rsidRPr="003A00A5">
        <w:rPr>
          <w:bCs/>
        </w:rPr>
        <w:t xml:space="preserve"> podmínky stanovené touto Smlouvou; </w:t>
      </w:r>
    </w:p>
    <w:p w14:paraId="478D0E54" w14:textId="77777777" w:rsidR="00CD7300" w:rsidRDefault="00E51B58" w:rsidP="00A04059">
      <w:pPr>
        <w:pStyle w:val="Odstavec2"/>
        <w:numPr>
          <w:ilvl w:val="2"/>
          <w:numId w:val="10"/>
        </w:numPr>
        <w:spacing w:before="120"/>
        <w:ind w:hanging="294"/>
        <w:rPr>
          <w:bCs/>
        </w:rPr>
      </w:pPr>
      <w:r w:rsidRPr="003A00A5">
        <w:rPr>
          <w:bCs/>
        </w:rPr>
        <w:t xml:space="preserve">bude na Zhotovitele podán návrh na zahájení insolvenčního řízení dle zákona č. 182/2006 Sb., insolvenční zákon, v platném znění; </w:t>
      </w:r>
    </w:p>
    <w:p w14:paraId="096B88E8" w14:textId="77777777" w:rsidR="00CD7300" w:rsidRDefault="00EE70F3" w:rsidP="00A04059">
      <w:pPr>
        <w:pStyle w:val="Odstavec2"/>
        <w:numPr>
          <w:ilvl w:val="2"/>
          <w:numId w:val="10"/>
        </w:numPr>
        <w:spacing w:before="120"/>
        <w:ind w:hanging="294"/>
        <w:rPr>
          <w:bCs/>
        </w:rPr>
      </w:pPr>
      <w:r>
        <w:rPr>
          <w:bCs/>
        </w:rPr>
        <w:t xml:space="preserve">  </w:t>
      </w:r>
      <w:r w:rsidR="00E51B58" w:rsidRPr="003A00A5">
        <w:rPr>
          <w:bCs/>
        </w:rPr>
        <w:t xml:space="preserve">dojde ke vstupu Zhotovitele do likvidace; </w:t>
      </w:r>
    </w:p>
    <w:p w14:paraId="7D6FDE54" w14:textId="77777777" w:rsidR="00CD7300" w:rsidRDefault="00E51B58" w:rsidP="00A04059">
      <w:pPr>
        <w:pStyle w:val="Odstavec2"/>
        <w:numPr>
          <w:ilvl w:val="2"/>
          <w:numId w:val="10"/>
        </w:numPr>
        <w:spacing w:before="120"/>
        <w:ind w:hanging="294"/>
        <w:rPr>
          <w:bCs/>
        </w:rPr>
      </w:pPr>
      <w:r w:rsidRPr="003A00A5">
        <w:rPr>
          <w:bCs/>
        </w:rPr>
        <w:t xml:space="preserve">Zhotoviteli zanikne oprávnění nezbytné pro řádné plnění povinností ze Smlouvy a dílčích smluv; </w:t>
      </w:r>
    </w:p>
    <w:p w14:paraId="47B1499B" w14:textId="77777777" w:rsidR="00E51B58" w:rsidRPr="003A00A5" w:rsidRDefault="00E51B58" w:rsidP="00A04059">
      <w:pPr>
        <w:pStyle w:val="Odstavec2"/>
        <w:numPr>
          <w:ilvl w:val="2"/>
          <w:numId w:val="10"/>
        </w:numPr>
        <w:spacing w:before="120"/>
        <w:ind w:hanging="294"/>
        <w:rPr>
          <w:bCs/>
        </w:rPr>
      </w:pPr>
      <w:r w:rsidRPr="003A00A5">
        <w:rPr>
          <w:bCs/>
        </w:rPr>
        <w:t>pravomocné odsouzení Zhotovitele pro trestný čin podle zákona č. 418/2011 Sb., o trestní odpovědnosti právnických osob a řízení proti nim, ve znění pozdějších předpisů.</w:t>
      </w:r>
    </w:p>
    <w:p w14:paraId="77619A58" w14:textId="0BA31D19" w:rsidR="00E51B58" w:rsidRPr="003A00A5" w:rsidRDefault="00E51B58" w:rsidP="00A04059">
      <w:pPr>
        <w:pStyle w:val="Odstavecseseznamem"/>
        <w:numPr>
          <w:ilvl w:val="1"/>
          <w:numId w:val="20"/>
        </w:numPr>
        <w:ind w:left="567" w:hanging="567"/>
        <w:contextualSpacing w:val="0"/>
        <w:jc w:val="both"/>
        <w:rPr>
          <w:bCs/>
        </w:rPr>
      </w:pPr>
      <w:r w:rsidRPr="00B93121">
        <w:rPr>
          <w:bCs/>
        </w:rPr>
        <w:t xml:space="preserve">Pro účely odstoupení od Smlouvy a </w:t>
      </w:r>
      <w:r w:rsidRPr="003A00A5">
        <w:rPr>
          <w:bCs/>
        </w:rPr>
        <w:t>odstoupení od dílčí smlouvy jednou ze Smluvních stran platí obdobně příslušná ustanovení čl. 15 VOP.</w:t>
      </w:r>
    </w:p>
    <w:p w14:paraId="766B1668" w14:textId="4CAD0D00" w:rsidR="00CD7300" w:rsidRDefault="00E51B58" w:rsidP="00A04059">
      <w:pPr>
        <w:pStyle w:val="Odstavecseseznamem"/>
        <w:numPr>
          <w:ilvl w:val="1"/>
          <w:numId w:val="20"/>
        </w:numPr>
        <w:ind w:left="567" w:hanging="567"/>
        <w:contextualSpacing w:val="0"/>
        <w:jc w:val="both"/>
        <w:rPr>
          <w:bCs/>
        </w:rPr>
      </w:pPr>
      <w:r w:rsidRPr="003A00A5">
        <w:rPr>
          <w:bCs/>
        </w:rPr>
        <w:t>Objednatel je oprávněn odstoupit od dílčí smlouvy, kromě z důvodů uvedených zákonem a ze všech</w:t>
      </w:r>
      <w:r w:rsidR="00221B32" w:rsidRPr="003A00A5">
        <w:rPr>
          <w:bCs/>
        </w:rPr>
        <w:t xml:space="preserve"> důvodů uvedených v ustanovení 1</w:t>
      </w:r>
      <w:r w:rsidR="00E3178E">
        <w:rPr>
          <w:bCs/>
        </w:rPr>
        <w:t>2</w:t>
      </w:r>
      <w:r w:rsidR="00221B32" w:rsidRPr="003A00A5">
        <w:rPr>
          <w:bCs/>
        </w:rPr>
        <w:t>.</w:t>
      </w:r>
      <w:r w:rsidR="006727CF">
        <w:rPr>
          <w:bCs/>
        </w:rPr>
        <w:t>11</w:t>
      </w:r>
      <w:r w:rsidR="00CD7300" w:rsidRPr="003A00A5">
        <w:rPr>
          <w:bCs/>
        </w:rPr>
        <w:t xml:space="preserve"> </w:t>
      </w:r>
      <w:r w:rsidRPr="003A00A5">
        <w:rPr>
          <w:bCs/>
        </w:rPr>
        <w:t>výše, také z důvodu:</w:t>
      </w:r>
      <w:r w:rsidR="00221B32" w:rsidRPr="003A00A5">
        <w:rPr>
          <w:bCs/>
        </w:rPr>
        <w:t xml:space="preserve"> </w:t>
      </w:r>
    </w:p>
    <w:p w14:paraId="0547781D" w14:textId="77777777" w:rsidR="00CD7300" w:rsidRDefault="00EE70F3" w:rsidP="00A04059">
      <w:pPr>
        <w:pStyle w:val="Odstavec2"/>
        <w:numPr>
          <w:ilvl w:val="2"/>
          <w:numId w:val="21"/>
        </w:numPr>
        <w:spacing w:before="120"/>
        <w:ind w:left="567" w:hanging="294"/>
        <w:rPr>
          <w:bCs/>
        </w:rPr>
      </w:pPr>
      <w:r>
        <w:rPr>
          <w:bCs/>
        </w:rPr>
        <w:t xml:space="preserve"> </w:t>
      </w:r>
      <w:r w:rsidR="00E51B58" w:rsidRPr="003A00A5">
        <w:rPr>
          <w:bCs/>
        </w:rPr>
        <w:t>bezdůvodné odmítnutí Zhotovitele dílčí smlouvu splnit;</w:t>
      </w:r>
      <w:r w:rsidR="00221B32" w:rsidRPr="003A00A5">
        <w:rPr>
          <w:bCs/>
        </w:rPr>
        <w:t xml:space="preserve"> </w:t>
      </w:r>
    </w:p>
    <w:p w14:paraId="6827C68C" w14:textId="77777777" w:rsidR="006727CF" w:rsidRDefault="00E51B58" w:rsidP="00A04059">
      <w:pPr>
        <w:pStyle w:val="Odstavec2"/>
        <w:numPr>
          <w:ilvl w:val="2"/>
          <w:numId w:val="21"/>
        </w:numPr>
        <w:spacing w:before="120"/>
        <w:ind w:left="567" w:hanging="294"/>
        <w:rPr>
          <w:bCs/>
        </w:rPr>
      </w:pPr>
      <w:r w:rsidRPr="003A00A5">
        <w:rPr>
          <w:bCs/>
        </w:rPr>
        <w:t xml:space="preserve">prodlení Zhotovitele s dokončením </w:t>
      </w:r>
      <w:r w:rsidR="00CD7300">
        <w:rPr>
          <w:bCs/>
        </w:rPr>
        <w:t>D</w:t>
      </w:r>
      <w:r w:rsidRPr="003A00A5">
        <w:rPr>
          <w:bCs/>
        </w:rPr>
        <w:t>íla;</w:t>
      </w:r>
      <w:r w:rsidR="00221B32" w:rsidRPr="003A00A5">
        <w:rPr>
          <w:bCs/>
        </w:rPr>
        <w:t xml:space="preserve"> </w:t>
      </w:r>
    </w:p>
    <w:p w14:paraId="21D7AC68" w14:textId="41C8FF53" w:rsidR="00CD7300" w:rsidRDefault="006727CF" w:rsidP="00A04059">
      <w:pPr>
        <w:pStyle w:val="Odstavec2"/>
        <w:numPr>
          <w:ilvl w:val="2"/>
          <w:numId w:val="21"/>
        </w:numPr>
        <w:spacing w:before="120"/>
        <w:ind w:left="567" w:hanging="294"/>
        <w:rPr>
          <w:bCs/>
        </w:rPr>
      </w:pPr>
      <w:r>
        <w:rPr>
          <w:bCs/>
        </w:rPr>
        <w:t xml:space="preserve">prodlení s Výkonem </w:t>
      </w:r>
      <w:r w:rsidR="00B93121">
        <w:rPr>
          <w:bCs/>
        </w:rPr>
        <w:t>IČ nebo</w:t>
      </w:r>
      <w:r>
        <w:rPr>
          <w:bCs/>
        </w:rPr>
        <w:t xml:space="preserve"> Výkonem AD; </w:t>
      </w:r>
      <w:r w:rsidR="00E51B58" w:rsidRPr="00CD7300">
        <w:rPr>
          <w:bCs/>
        </w:rPr>
        <w:t xml:space="preserve">a </w:t>
      </w:r>
    </w:p>
    <w:p w14:paraId="69FDCA46" w14:textId="77777777" w:rsidR="00221B32" w:rsidRPr="00CD7300" w:rsidRDefault="00E51B58" w:rsidP="00A04059">
      <w:pPr>
        <w:pStyle w:val="Odstavec2"/>
        <w:numPr>
          <w:ilvl w:val="2"/>
          <w:numId w:val="21"/>
        </w:numPr>
        <w:spacing w:before="120"/>
        <w:ind w:left="567" w:hanging="294"/>
        <w:rPr>
          <w:bCs/>
        </w:rPr>
      </w:pPr>
      <w:r w:rsidRPr="00CD7300">
        <w:rPr>
          <w:bCs/>
        </w:rPr>
        <w:t>z důvodů uvedených v 15.3.4 VOP.</w:t>
      </w:r>
    </w:p>
    <w:p w14:paraId="4845DDFC" w14:textId="77777777" w:rsidR="00221B32" w:rsidRPr="003A00A5" w:rsidRDefault="00E51B58" w:rsidP="00A04059">
      <w:pPr>
        <w:pStyle w:val="Odstavecseseznamem"/>
        <w:numPr>
          <w:ilvl w:val="1"/>
          <w:numId w:val="20"/>
        </w:numPr>
        <w:ind w:left="567" w:hanging="567"/>
        <w:contextualSpacing w:val="0"/>
        <w:jc w:val="both"/>
        <w:rPr>
          <w:bCs/>
        </w:rPr>
      </w:pPr>
      <w:r w:rsidRPr="003A00A5">
        <w:rPr>
          <w:bCs/>
        </w:rPr>
        <w:t>Objednatel je oprávněn s okamžitou účinností odstoupit od této Smlouvy</w:t>
      </w:r>
      <w:r w:rsidR="00CD7300">
        <w:rPr>
          <w:bCs/>
        </w:rPr>
        <w:t xml:space="preserve"> a/nebo dílčí smlouvy</w:t>
      </w:r>
      <w:r w:rsidRPr="003A00A5">
        <w:rPr>
          <w:bCs/>
        </w:rPr>
        <w:t xml:space="preserve">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B61DE5F" w14:textId="77777777" w:rsidR="0047616F" w:rsidRDefault="00E51B58" w:rsidP="00A04059">
      <w:pPr>
        <w:pStyle w:val="Odstavecseseznamem"/>
        <w:numPr>
          <w:ilvl w:val="1"/>
          <w:numId w:val="20"/>
        </w:numPr>
        <w:ind w:left="567" w:hanging="567"/>
        <w:contextualSpacing w:val="0"/>
        <w:jc w:val="both"/>
        <w:rPr>
          <w:bCs/>
        </w:rPr>
      </w:pPr>
      <w:r w:rsidRPr="003A00A5">
        <w:rPr>
          <w:bCs/>
        </w:rPr>
        <w:t xml:space="preserve">Zhotovitel je oprávněn písemně odstoupit od Smlouvy a/nebo od dílčí smlouvy, vyjma důvodů uvedených </w:t>
      </w:r>
      <w:r w:rsidR="0047616F">
        <w:rPr>
          <w:bCs/>
        </w:rPr>
        <w:t>v O</w:t>
      </w:r>
      <w:r w:rsidRPr="003A00A5">
        <w:rPr>
          <w:bCs/>
        </w:rPr>
        <w:t>bčansk</w:t>
      </w:r>
      <w:r w:rsidR="0047616F">
        <w:rPr>
          <w:bCs/>
        </w:rPr>
        <w:t>ém</w:t>
      </w:r>
      <w:r w:rsidRPr="003A00A5">
        <w:rPr>
          <w:bCs/>
        </w:rPr>
        <w:t xml:space="preserve"> zákoník</w:t>
      </w:r>
      <w:r w:rsidR="0047616F">
        <w:rPr>
          <w:bCs/>
        </w:rPr>
        <w:t>u</w:t>
      </w:r>
      <w:r w:rsidRPr="003A00A5">
        <w:rPr>
          <w:bCs/>
        </w:rPr>
        <w:t>, též z důvodu:</w:t>
      </w:r>
      <w:r w:rsidR="00221B32" w:rsidRPr="003A00A5">
        <w:rPr>
          <w:bCs/>
        </w:rPr>
        <w:t xml:space="preserve"> </w:t>
      </w:r>
    </w:p>
    <w:p w14:paraId="349CA37A" w14:textId="35449E06" w:rsidR="0047616F" w:rsidRDefault="00E51B58" w:rsidP="00A04059">
      <w:pPr>
        <w:pStyle w:val="Odstavec2"/>
        <w:numPr>
          <w:ilvl w:val="2"/>
          <w:numId w:val="22"/>
        </w:numPr>
        <w:spacing w:before="120"/>
        <w:ind w:hanging="294"/>
        <w:rPr>
          <w:bCs/>
        </w:rPr>
      </w:pPr>
      <w:r w:rsidRPr="003A00A5">
        <w:rPr>
          <w:bCs/>
        </w:rPr>
        <w:t>prodlení Objednatele s úhradou Ceny díla</w:t>
      </w:r>
      <w:r w:rsidR="0047616F">
        <w:rPr>
          <w:bCs/>
        </w:rPr>
        <w:t xml:space="preserve"> nebo</w:t>
      </w:r>
      <w:r w:rsidR="006727CF">
        <w:rPr>
          <w:bCs/>
        </w:rPr>
        <w:t xml:space="preserve"> Ceny IČ nebo</w:t>
      </w:r>
      <w:r w:rsidR="0047616F">
        <w:rPr>
          <w:bCs/>
        </w:rPr>
        <w:t xml:space="preserve"> Ceny AD delším než </w:t>
      </w:r>
      <w:r w:rsidR="00421E03">
        <w:rPr>
          <w:bCs/>
        </w:rPr>
        <w:t>30</w:t>
      </w:r>
      <w:r w:rsidR="0047616F">
        <w:rPr>
          <w:bCs/>
        </w:rPr>
        <w:t xml:space="preserve"> dní</w:t>
      </w:r>
      <w:r w:rsidRPr="003A00A5">
        <w:rPr>
          <w:bCs/>
        </w:rPr>
        <w:t>;</w:t>
      </w:r>
      <w:r w:rsidR="00221B32" w:rsidRPr="003A00A5">
        <w:rPr>
          <w:bCs/>
        </w:rPr>
        <w:t xml:space="preserve"> </w:t>
      </w:r>
    </w:p>
    <w:p w14:paraId="7838454D" w14:textId="77777777" w:rsidR="0047616F" w:rsidRDefault="00E51B58" w:rsidP="00A04059">
      <w:pPr>
        <w:pStyle w:val="Odstavec2"/>
        <w:numPr>
          <w:ilvl w:val="2"/>
          <w:numId w:val="22"/>
        </w:numPr>
        <w:spacing w:before="120"/>
        <w:ind w:hanging="294"/>
        <w:rPr>
          <w:bCs/>
        </w:rPr>
      </w:pPr>
      <w:r w:rsidRPr="003A00A5">
        <w:rPr>
          <w:bCs/>
        </w:rPr>
        <w:lastRenderedPageBreak/>
        <w:t xml:space="preserve">Objednatel vstoupí do likvidace nebo </w:t>
      </w:r>
    </w:p>
    <w:p w14:paraId="21C78DD7" w14:textId="77777777" w:rsidR="0047616F" w:rsidRDefault="00E51B58" w:rsidP="00A04059">
      <w:pPr>
        <w:pStyle w:val="Odstavec2"/>
        <w:numPr>
          <w:ilvl w:val="2"/>
          <w:numId w:val="22"/>
        </w:numPr>
        <w:spacing w:before="120"/>
        <w:ind w:hanging="294"/>
        <w:rPr>
          <w:bCs/>
        </w:rPr>
      </w:pPr>
      <w:r w:rsidRPr="003A00A5">
        <w:rPr>
          <w:bCs/>
        </w:rPr>
        <w:t xml:space="preserve">bude </w:t>
      </w:r>
      <w:r w:rsidR="0047616F">
        <w:rPr>
          <w:bCs/>
        </w:rPr>
        <w:t xml:space="preserve">zjištěn úpadek </w:t>
      </w:r>
      <w:r w:rsidRPr="003A00A5">
        <w:rPr>
          <w:bCs/>
        </w:rPr>
        <w:t>Objednatel</w:t>
      </w:r>
      <w:r w:rsidR="0047616F">
        <w:rPr>
          <w:bCs/>
        </w:rPr>
        <w:t>e</w:t>
      </w:r>
      <w:r w:rsidRPr="003A00A5">
        <w:rPr>
          <w:bCs/>
        </w:rPr>
        <w:t xml:space="preserve"> dle zákona č. 182/2006 Sb., insolvenční zákon, v platném znění;</w:t>
      </w:r>
      <w:r w:rsidR="00221B32" w:rsidRPr="003A00A5">
        <w:rPr>
          <w:bCs/>
        </w:rPr>
        <w:t xml:space="preserve"> </w:t>
      </w:r>
    </w:p>
    <w:p w14:paraId="7F99361C" w14:textId="77777777" w:rsidR="00221B32" w:rsidRPr="003A00A5" w:rsidRDefault="00E51B58" w:rsidP="00A04059">
      <w:pPr>
        <w:pStyle w:val="Odstavec2"/>
        <w:numPr>
          <w:ilvl w:val="2"/>
          <w:numId w:val="22"/>
        </w:numPr>
        <w:spacing w:before="120"/>
        <w:ind w:hanging="294"/>
        <w:rPr>
          <w:bCs/>
        </w:rPr>
      </w:pPr>
      <w:r w:rsidRPr="003A00A5">
        <w:rPr>
          <w:bCs/>
        </w:rPr>
        <w:t>pravomocné odsouzení Objednatele pro trestný čin podle zákona č. 418/2011 Sb., o trestní odpovědnosti právnických osob a řízení proti nim, ve znění pozdějších předpisů.</w:t>
      </w:r>
    </w:p>
    <w:p w14:paraId="33BDDB8A" w14:textId="77777777" w:rsidR="00221B32" w:rsidRPr="003A00A5" w:rsidRDefault="00E51B58" w:rsidP="00A04059">
      <w:pPr>
        <w:pStyle w:val="Odstavecseseznamem"/>
        <w:numPr>
          <w:ilvl w:val="1"/>
          <w:numId w:val="20"/>
        </w:numPr>
        <w:ind w:left="567" w:hanging="567"/>
        <w:contextualSpacing w:val="0"/>
        <w:jc w:val="both"/>
        <w:rPr>
          <w:bCs/>
        </w:rPr>
      </w:pPr>
      <w:r w:rsidRPr="003A00A5">
        <w:rPr>
          <w:bCs/>
        </w:rPr>
        <w:t>Odstoupení od Smlouvy</w:t>
      </w:r>
      <w:r w:rsidR="0047616F">
        <w:rPr>
          <w:bCs/>
        </w:rPr>
        <w:t xml:space="preserve"> a</w:t>
      </w:r>
      <w:r w:rsidRPr="003A00A5">
        <w:rPr>
          <w:bCs/>
        </w:rPr>
        <w:t>/</w:t>
      </w:r>
      <w:r w:rsidR="0047616F">
        <w:rPr>
          <w:bCs/>
        </w:rPr>
        <w:t xml:space="preserve">nebo </w:t>
      </w:r>
      <w:r w:rsidRPr="003A00A5">
        <w:rPr>
          <w:bCs/>
        </w:rPr>
        <w:t>dílčí smlouvy je účinné dnem doručení písemného oznámení o odstoupení druhé Smluvní straně. Odstoupení od Smlouvy se však nedotýká nároku na úhradu částek již poskytnutého plnění plynoucí ze Smlouvy</w:t>
      </w:r>
      <w:r w:rsidR="0047616F">
        <w:rPr>
          <w:bCs/>
        </w:rPr>
        <w:t xml:space="preserve"> a</w:t>
      </w:r>
      <w:r w:rsidRPr="003A00A5">
        <w:rPr>
          <w:bCs/>
        </w:rPr>
        <w:t>/</w:t>
      </w:r>
      <w:r w:rsidR="0047616F">
        <w:rPr>
          <w:bCs/>
        </w:rPr>
        <w:t xml:space="preserve">nebo </w:t>
      </w:r>
      <w:r w:rsidRPr="003A00A5">
        <w:rPr>
          <w:bCs/>
        </w:rPr>
        <w:t>dílčí smlouvy.</w:t>
      </w:r>
    </w:p>
    <w:p w14:paraId="159C1148" w14:textId="77777777" w:rsidR="00221B32" w:rsidRPr="003A00A5" w:rsidRDefault="00E51B58" w:rsidP="00A04059">
      <w:pPr>
        <w:pStyle w:val="Odstavecseseznamem"/>
        <w:numPr>
          <w:ilvl w:val="1"/>
          <w:numId w:val="20"/>
        </w:numPr>
        <w:ind w:left="567" w:hanging="567"/>
        <w:contextualSpacing w:val="0"/>
        <w:jc w:val="both"/>
        <w:rPr>
          <w:bCs/>
        </w:rPr>
      </w:pPr>
      <w:r w:rsidRPr="003A00A5">
        <w:rPr>
          <w:bCs/>
        </w:rPr>
        <w:t xml:space="preserve">Smluvní strany se dohodly, že kterákoli ze </w:t>
      </w:r>
      <w:r w:rsidR="00750700">
        <w:rPr>
          <w:bCs/>
        </w:rPr>
        <w:t>S</w:t>
      </w:r>
      <w:r w:rsidRPr="003A00A5">
        <w:rPr>
          <w:bCs/>
        </w:rPr>
        <w:t xml:space="preserve">mluvních stran může tuto Smlouvu vypovědět bez udání důvodu ve výpovědní lhůtě dvou (2) měsíců. Výpovědní </w:t>
      </w:r>
      <w:r w:rsidR="00221B32" w:rsidRPr="003A00A5">
        <w:rPr>
          <w:bCs/>
        </w:rPr>
        <w:t>doba</w:t>
      </w:r>
      <w:r w:rsidRPr="003A00A5">
        <w:rPr>
          <w:bCs/>
        </w:rPr>
        <w:t xml:space="preserve"> počíná běžet prvním dnem v měsíci následujícím po měsíci, ve kterém byla výpověď druhé Smluvní straně doručena.</w:t>
      </w:r>
    </w:p>
    <w:p w14:paraId="1F4FA9F6" w14:textId="77777777" w:rsidR="00750700" w:rsidRPr="00750700" w:rsidRDefault="00E51B58" w:rsidP="00A04059">
      <w:pPr>
        <w:pStyle w:val="Odstavecseseznamem"/>
        <w:numPr>
          <w:ilvl w:val="1"/>
          <w:numId w:val="20"/>
        </w:numPr>
        <w:ind w:left="567" w:hanging="567"/>
        <w:contextualSpacing w:val="0"/>
        <w:jc w:val="both"/>
        <w:rPr>
          <w:bCs/>
          <w:spacing w:val="0"/>
        </w:rPr>
      </w:pPr>
      <w:r w:rsidRPr="00750700">
        <w:rPr>
          <w:bCs/>
        </w:rPr>
        <w:t>Výpověď nebo odstoupení od Smlouvy</w:t>
      </w:r>
      <w:r w:rsidR="00750700" w:rsidRPr="00750700">
        <w:rPr>
          <w:bCs/>
        </w:rPr>
        <w:t xml:space="preserve"> a</w:t>
      </w:r>
      <w:r w:rsidRPr="00750700">
        <w:rPr>
          <w:bCs/>
        </w:rPr>
        <w:t>/</w:t>
      </w:r>
      <w:r w:rsidR="00750700" w:rsidRPr="00750700">
        <w:rPr>
          <w:bCs/>
        </w:rPr>
        <w:t xml:space="preserve">nebo </w:t>
      </w:r>
      <w:r w:rsidRPr="00750700">
        <w:rPr>
          <w:bCs/>
        </w:rPr>
        <w:t>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r w:rsidR="00750700" w:rsidRPr="00750700">
        <w:rPr>
          <w:bCs/>
        </w:rPr>
        <w:t xml:space="preserve"> </w:t>
      </w:r>
      <w:r w:rsidR="00750700" w:rsidRPr="00750700">
        <w:rPr>
          <w:bCs/>
          <w:spacing w:val="0"/>
        </w:rPr>
        <w:t xml:space="preserve">Za doporučenou poštu doručenou na adresu druhé Smluvní strany se považuje i datová zpráva doručená do datové schránky. </w:t>
      </w:r>
    </w:p>
    <w:p w14:paraId="4E37FBB0" w14:textId="77777777" w:rsidR="00E51B58" w:rsidRDefault="00E51B58" w:rsidP="00A04059">
      <w:pPr>
        <w:pStyle w:val="Odstavecseseznamem"/>
        <w:numPr>
          <w:ilvl w:val="1"/>
          <w:numId w:val="20"/>
        </w:numPr>
        <w:ind w:left="567" w:hanging="567"/>
        <w:contextualSpacing w:val="0"/>
        <w:jc w:val="both"/>
        <w:rPr>
          <w:bCs/>
        </w:rPr>
      </w:pPr>
      <w:r w:rsidRPr="003A00A5">
        <w:rPr>
          <w:bCs/>
        </w:rPr>
        <w:t>Výpovědí</w:t>
      </w:r>
      <w:r w:rsidR="00750700">
        <w:rPr>
          <w:bCs/>
        </w:rPr>
        <w:t xml:space="preserve"> </w:t>
      </w:r>
      <w:r w:rsidR="00750700" w:rsidRPr="00750700">
        <w:rPr>
          <w:bCs/>
        </w:rPr>
        <w:t>a/nebo odstoupením</w:t>
      </w:r>
      <w:r w:rsidRPr="003A00A5">
        <w:rPr>
          <w:bCs/>
        </w:rPr>
        <w:t xml:space="preserve"> se tato Smlouva </w:t>
      </w:r>
      <w:proofErr w:type="gramStart"/>
      <w:r w:rsidRPr="003A00A5">
        <w:rPr>
          <w:bCs/>
        </w:rPr>
        <w:t>ruší</w:t>
      </w:r>
      <w:proofErr w:type="gramEnd"/>
      <w:r w:rsidRPr="003A00A5">
        <w:rPr>
          <w:bCs/>
        </w:rPr>
        <w:t xml:space="preserve"> s výjimkou ustanovení, z jejichž povahy vyplývá, že mají trvat i po skončení této Smlouvy.</w:t>
      </w:r>
    </w:p>
    <w:p w14:paraId="6C2BB020" w14:textId="77777777" w:rsidR="00750700" w:rsidRPr="00750700" w:rsidRDefault="00750700" w:rsidP="00A04059">
      <w:pPr>
        <w:pStyle w:val="Odstavecseseznamem"/>
        <w:numPr>
          <w:ilvl w:val="1"/>
          <w:numId w:val="20"/>
        </w:numPr>
        <w:ind w:left="567" w:hanging="567"/>
        <w:contextualSpacing w:val="0"/>
        <w:jc w:val="both"/>
        <w:rPr>
          <w:bCs/>
        </w:rPr>
      </w:pPr>
      <w:r w:rsidRPr="00750700">
        <w:rPr>
          <w:bCs/>
        </w:rPr>
        <w:t xml:space="preserve">Účinky odstoupení nastávají okamžikem doručení písemného projevu vůle druhé Smluvní straně. </w:t>
      </w:r>
    </w:p>
    <w:p w14:paraId="6310A57F" w14:textId="7452E8EB" w:rsidR="00750700" w:rsidRDefault="00750700" w:rsidP="00A04059">
      <w:pPr>
        <w:pStyle w:val="Odstavecseseznamem"/>
        <w:numPr>
          <w:ilvl w:val="1"/>
          <w:numId w:val="20"/>
        </w:numPr>
        <w:ind w:left="567" w:hanging="567"/>
        <w:contextualSpacing w:val="0"/>
        <w:jc w:val="both"/>
        <w:rPr>
          <w:bCs/>
        </w:rPr>
      </w:pPr>
      <w:r w:rsidRPr="00750700">
        <w:rPr>
          <w:bCs/>
        </w:rPr>
        <w:t xml:space="preserve"> Ukončení účinnosti </w:t>
      </w:r>
      <w:r>
        <w:rPr>
          <w:bCs/>
        </w:rPr>
        <w:t>Smlouvy</w:t>
      </w:r>
      <w:r w:rsidRPr="00750700">
        <w:rPr>
          <w:bCs/>
        </w:rPr>
        <w:t xml:space="preserve"> nemá vliv na případná práva a povinnosti založená dílčími smlouvami.</w:t>
      </w:r>
    </w:p>
    <w:p w14:paraId="2BBE85A5" w14:textId="77777777" w:rsidR="003D169C" w:rsidRPr="00750700" w:rsidRDefault="003D169C" w:rsidP="003D169C">
      <w:pPr>
        <w:pStyle w:val="Odstavecseseznamem"/>
        <w:ind w:left="375" w:firstLine="0"/>
        <w:contextualSpacing w:val="0"/>
        <w:jc w:val="both"/>
        <w:rPr>
          <w:bCs/>
        </w:rPr>
      </w:pPr>
    </w:p>
    <w:p w14:paraId="10A9EC4E" w14:textId="77777777" w:rsidR="006F0AF7" w:rsidRPr="00E96706" w:rsidRDefault="006F0AF7" w:rsidP="00A04059">
      <w:pPr>
        <w:pStyle w:val="01-L"/>
        <w:spacing w:before="360"/>
        <w:ind w:left="17"/>
        <w:rPr>
          <w:rFonts w:cs="Arial"/>
          <w:iCs/>
          <w:sz w:val="22"/>
          <w:szCs w:val="22"/>
        </w:rPr>
      </w:pPr>
      <w:r w:rsidRPr="00A8669A">
        <w:rPr>
          <w:rFonts w:cs="Arial"/>
          <w:sz w:val="22"/>
          <w:szCs w:val="22"/>
        </w:rPr>
        <w:t>Další</w:t>
      </w:r>
      <w:r w:rsidRPr="00E96706">
        <w:rPr>
          <w:rFonts w:cs="Arial"/>
          <w:iCs/>
          <w:sz w:val="22"/>
          <w:szCs w:val="22"/>
        </w:rPr>
        <w:t xml:space="preserve"> ujednání</w:t>
      </w:r>
    </w:p>
    <w:p w14:paraId="61DB26C7" w14:textId="2AA02EA1" w:rsidR="003A00A5" w:rsidRPr="00BA483D" w:rsidRDefault="003A00A5" w:rsidP="00A04059">
      <w:pPr>
        <w:pStyle w:val="Odstavecseseznamem"/>
        <w:numPr>
          <w:ilvl w:val="1"/>
          <w:numId w:val="23"/>
        </w:numPr>
        <w:ind w:left="567" w:hanging="567"/>
        <w:contextualSpacing w:val="0"/>
        <w:jc w:val="both"/>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00BD0AC8">
        <w:t xml:space="preserve"> </w:t>
      </w:r>
      <w:r w:rsidRPr="00BA483D">
        <w:t xml:space="preserve">dílčí smlouvy. </w:t>
      </w:r>
    </w:p>
    <w:p w14:paraId="2F6B9435" w14:textId="41272026" w:rsidR="003A00A5" w:rsidRPr="00B07BA5" w:rsidRDefault="003A00A5" w:rsidP="00A04059">
      <w:pPr>
        <w:pStyle w:val="Odstavecseseznamem"/>
        <w:numPr>
          <w:ilvl w:val="1"/>
          <w:numId w:val="23"/>
        </w:numPr>
        <w:ind w:left="567" w:hanging="567"/>
        <w:contextualSpacing w:val="0"/>
        <w:jc w:val="both"/>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 xml:space="preserve">újma (majetková a </w:t>
      </w:r>
      <w:r w:rsidRPr="00B07BA5">
        <w:t>nemajetková), je Zhotovitel povinen nahradit Objednateli újmu, včetně újmy na jmění v souladu s platnými právními předpisy. Škoda se nahrazuje uvedením do předešlého stavu, nepožádá-li Objednatel o náhradu škody uvedením v penězích.</w:t>
      </w:r>
    </w:p>
    <w:p w14:paraId="1A74DAC8" w14:textId="1AFC6B06" w:rsidR="00D128F5" w:rsidRPr="00B07BA5" w:rsidRDefault="001340B1" w:rsidP="00A04059">
      <w:pPr>
        <w:pStyle w:val="Odstavecseseznamem"/>
        <w:numPr>
          <w:ilvl w:val="1"/>
          <w:numId w:val="23"/>
        </w:numPr>
        <w:ind w:left="567" w:hanging="567"/>
        <w:contextualSpacing w:val="0"/>
        <w:jc w:val="both"/>
        <w:rPr>
          <w:rFonts w:cstheme="minorHAnsi"/>
        </w:rPr>
      </w:pPr>
      <w:r w:rsidRPr="00B07BA5">
        <w:t>Zhotovitel</w:t>
      </w:r>
      <w:r w:rsidR="00D128F5" w:rsidRPr="00B07BA5">
        <w:rPr>
          <w:rFonts w:cstheme="minorHAnsi"/>
        </w:rPr>
        <w:t xml:space="preserve"> prohlašuje, že veřejný funkcionář uvedený v </w:t>
      </w:r>
      <w:proofErr w:type="spellStart"/>
      <w:r w:rsidR="00D128F5" w:rsidRPr="00B07BA5">
        <w:rPr>
          <w:rFonts w:cstheme="minorHAnsi"/>
        </w:rPr>
        <w:t>ust</w:t>
      </w:r>
      <w:proofErr w:type="spellEnd"/>
      <w:r w:rsidR="00D128F5" w:rsidRPr="00B07BA5">
        <w:rPr>
          <w:rFonts w:cstheme="minorHAnsi"/>
        </w:rPr>
        <w:t>. § 2 odst. 1 písm. c) zákona č. 159/2006 Sb., o střetu zájmů, ve znění pozdějších předpisů (výše a dále jen „</w:t>
      </w:r>
      <w:r w:rsidR="00D128F5" w:rsidRPr="00B07BA5">
        <w:rPr>
          <w:rFonts w:cstheme="minorHAnsi"/>
          <w:b/>
        </w:rPr>
        <w:t>ZSZ</w:t>
      </w:r>
      <w:r w:rsidR="00D128F5" w:rsidRPr="00B07BA5">
        <w:rPr>
          <w:rFonts w:cstheme="minorHAnsi"/>
        </w:rPr>
        <w:t xml:space="preserve">“), nebo jím ovládaná osoba nevlastní v </w:t>
      </w:r>
      <w:r w:rsidRPr="00B07BA5">
        <w:t>Zhotoviteli</w:t>
      </w:r>
      <w:r w:rsidR="00D128F5" w:rsidRPr="00B07BA5">
        <w:rPr>
          <w:rFonts w:cstheme="minorHAnsi"/>
        </w:rPr>
        <w:t xml:space="preserve"> podíl představující alespoň 25 % účasti společníka. </w:t>
      </w:r>
      <w:r w:rsidRPr="00B07BA5">
        <w:t>Zhotovitel</w:t>
      </w:r>
      <w:r w:rsidR="00D128F5" w:rsidRPr="00B07BA5">
        <w:rPr>
          <w:rFonts w:cstheme="minorHAnsi"/>
        </w:rPr>
        <w:t xml:space="preserve"> současně prohlašuje, že veřejný funkcionář uvedený v </w:t>
      </w:r>
      <w:proofErr w:type="spellStart"/>
      <w:r w:rsidR="00D128F5" w:rsidRPr="00B07BA5">
        <w:rPr>
          <w:rFonts w:cstheme="minorHAnsi"/>
        </w:rPr>
        <w:t>ust</w:t>
      </w:r>
      <w:proofErr w:type="spellEnd"/>
      <w:r w:rsidR="00D128F5" w:rsidRPr="00B07BA5">
        <w:rPr>
          <w:rFonts w:cstheme="minorHAnsi"/>
        </w:rPr>
        <w:t xml:space="preserve">. § 2 odst. 1 písm. c) ZSZ nebo jím ovládaná osoba nevlastní podíl představující alespoň 25 % účasti společníka v žádné z osob, jejichž prostřednictvím </w:t>
      </w:r>
      <w:r w:rsidRPr="00B07BA5">
        <w:t>Zhotovitel</w:t>
      </w:r>
      <w:r w:rsidR="00D128F5" w:rsidRPr="00B07BA5">
        <w:rPr>
          <w:rFonts w:cstheme="minorHAnsi"/>
        </w:rPr>
        <w:t xml:space="preserve"> v zadávacím řízení vedoucím k uzavření této Smlouvy prokazoval kvalifikaci.</w:t>
      </w:r>
    </w:p>
    <w:p w14:paraId="0FF9EE18" w14:textId="77777777" w:rsidR="00D128F5" w:rsidRPr="00B07BA5" w:rsidRDefault="00D128F5" w:rsidP="00D128F5">
      <w:pPr>
        <w:pStyle w:val="Odstavecseseznamem"/>
        <w:spacing w:after="160"/>
        <w:ind w:left="375" w:firstLine="0"/>
        <w:jc w:val="both"/>
        <w:rPr>
          <w:rFonts w:cstheme="minorHAnsi"/>
        </w:rPr>
      </w:pPr>
    </w:p>
    <w:p w14:paraId="022FD47B" w14:textId="608B7887" w:rsidR="00D128F5" w:rsidRPr="00B07BA5" w:rsidRDefault="00D128F5" w:rsidP="00A04059">
      <w:pPr>
        <w:pStyle w:val="Odstavecseseznamem"/>
        <w:numPr>
          <w:ilvl w:val="1"/>
          <w:numId w:val="23"/>
        </w:numPr>
        <w:ind w:left="567" w:hanging="567"/>
        <w:contextualSpacing w:val="0"/>
        <w:jc w:val="both"/>
        <w:rPr>
          <w:rFonts w:cstheme="minorHAnsi"/>
        </w:rPr>
      </w:pPr>
      <w:r w:rsidRPr="00B07BA5">
        <w:rPr>
          <w:rFonts w:cstheme="minorHAnsi"/>
        </w:rPr>
        <w:t xml:space="preserve">Pokud po uzavření této Smlouvy veřejný funkcionář uvedený v </w:t>
      </w:r>
      <w:proofErr w:type="spellStart"/>
      <w:r w:rsidRPr="00B07BA5">
        <w:rPr>
          <w:rFonts w:cstheme="minorHAnsi"/>
        </w:rPr>
        <w:t>ust</w:t>
      </w:r>
      <w:proofErr w:type="spellEnd"/>
      <w:r w:rsidRPr="00B07BA5">
        <w:rPr>
          <w:rFonts w:cstheme="minorHAnsi"/>
        </w:rPr>
        <w:t xml:space="preserve">. § 2 odst. 1 písm. c) ZSZ nebo jím ovládaná osoba </w:t>
      </w:r>
      <w:proofErr w:type="gramStart"/>
      <w:r w:rsidRPr="00B07BA5">
        <w:rPr>
          <w:rFonts w:cstheme="minorHAnsi"/>
        </w:rPr>
        <w:t>nabyde</w:t>
      </w:r>
      <w:proofErr w:type="gramEnd"/>
      <w:r w:rsidRPr="00B07BA5">
        <w:rPr>
          <w:rFonts w:cstheme="minorHAnsi"/>
        </w:rPr>
        <w:t xml:space="preserve"> do vlastnictví podíl představující alespoň 25 % účasti společníka v </w:t>
      </w:r>
      <w:r w:rsidR="00EB7E38" w:rsidRPr="00B07BA5">
        <w:t>Zhotoviteli</w:t>
      </w:r>
      <w:r w:rsidRPr="00B07BA5">
        <w:rPr>
          <w:rFonts w:cstheme="minorHAnsi"/>
        </w:rPr>
        <w:t xml:space="preserve"> nebo v osobě, jejímž prostřednictvím </w:t>
      </w:r>
      <w:r w:rsidR="00DA2CCC" w:rsidRPr="00B07BA5">
        <w:t>Zhotovitel</w:t>
      </w:r>
      <w:r w:rsidRPr="00B07BA5">
        <w:rPr>
          <w:rFonts w:cstheme="minorHAnsi"/>
        </w:rPr>
        <w:t xml:space="preserve"> v zadávacím řízení vedoucím k uzavření této Smlouvy prokazoval kvalifikaci, zavazuje se </w:t>
      </w:r>
      <w:r w:rsidR="00DA2CCC" w:rsidRPr="00B07BA5">
        <w:rPr>
          <w:rFonts w:cstheme="minorHAnsi"/>
        </w:rPr>
        <w:t>Zhotovitel</w:t>
      </w:r>
      <w:r w:rsidRPr="00B07BA5">
        <w:rPr>
          <w:rFonts w:cstheme="minorHAnsi"/>
        </w:rPr>
        <w:t xml:space="preserve"> o této skutečnosti písemně vyrozumět Příkazce bez zbytečného odkladu po jejím vzniku, nejpozději však do pěti (5) pracovních dnů po jejím vzniku. </w:t>
      </w:r>
    </w:p>
    <w:p w14:paraId="7FF72A47" w14:textId="77777777" w:rsidR="00D128F5" w:rsidRPr="00B07BA5" w:rsidRDefault="00D128F5" w:rsidP="00D128F5">
      <w:pPr>
        <w:pStyle w:val="Odstavecseseznamem"/>
        <w:spacing w:after="160"/>
        <w:ind w:left="375" w:firstLine="0"/>
        <w:jc w:val="both"/>
        <w:rPr>
          <w:rFonts w:cstheme="minorHAnsi"/>
        </w:rPr>
      </w:pPr>
    </w:p>
    <w:p w14:paraId="481DDD75" w14:textId="16F630F0" w:rsidR="00D128F5" w:rsidRPr="00B07BA5" w:rsidRDefault="005D18F3" w:rsidP="00A04059">
      <w:pPr>
        <w:pStyle w:val="Odstavecseseznamem"/>
        <w:numPr>
          <w:ilvl w:val="1"/>
          <w:numId w:val="23"/>
        </w:numPr>
        <w:ind w:left="567" w:hanging="567"/>
        <w:contextualSpacing w:val="0"/>
        <w:jc w:val="both"/>
        <w:rPr>
          <w:rFonts w:cstheme="minorHAnsi"/>
        </w:rPr>
      </w:pPr>
      <w:r w:rsidRPr="00B07BA5">
        <w:t>Zhotovitel</w:t>
      </w:r>
      <w:r w:rsidR="00D128F5" w:rsidRPr="00B07BA5">
        <w:rPr>
          <w:rFonts w:cstheme="minorHAnsi"/>
        </w:rPr>
        <w:t xml:space="preserve"> se zavazuje, že po dobu účinnosti této Smlouvy budou zapsané údaje o jeho skutečném majiteli odpovídat skutečnému stavu. </w:t>
      </w:r>
      <w:r w:rsidR="003700E5" w:rsidRPr="00B07BA5">
        <w:t>Zhotovitel</w:t>
      </w:r>
      <w:r w:rsidR="00D128F5" w:rsidRPr="00B07BA5">
        <w:rPr>
          <w:rFonts w:cstheme="minorHAnsi"/>
        </w:rPr>
        <w:t xml:space="preserve"> se současně zavazuje písemně </w:t>
      </w:r>
      <w:r w:rsidR="00D128F5" w:rsidRPr="00B07BA5">
        <w:rPr>
          <w:rFonts w:cstheme="minorHAnsi"/>
        </w:rPr>
        <w:lastRenderedPageBreak/>
        <w:t xml:space="preserve">vyrozumět </w:t>
      </w:r>
      <w:r w:rsidR="003700E5" w:rsidRPr="00B07BA5">
        <w:rPr>
          <w:rFonts w:cstheme="minorHAnsi"/>
        </w:rPr>
        <w:t>Objednatele</w:t>
      </w:r>
      <w:r w:rsidR="00D128F5" w:rsidRPr="00B07BA5">
        <w:rPr>
          <w:rFonts w:cstheme="minorHAnsi"/>
        </w:rPr>
        <w:t xml:space="preserve"> o každé změně v údajích o jeho skutečném majiteli a rovněž o každé změně v údajích o skutečném majiteli poddodavatele, jehož prostřednictvím </w:t>
      </w:r>
      <w:r w:rsidR="003700E5" w:rsidRPr="00B07BA5">
        <w:t>Zhotovitel</w:t>
      </w:r>
      <w:r w:rsidR="00D128F5" w:rsidRPr="00B07BA5">
        <w:rPr>
          <w:rFonts w:cstheme="minorHAnsi"/>
        </w:rPr>
        <w:t xml:space="preserve"> v zadávacím řízení vedoucím k uzavření této smlouvy prokazoval kvalifikaci, uvedených v evidenci skutečných majitelů bez zbytečného odkladu po jejich změně, nejpozději však do pěti (5) pracovních dnů po jejich změně.</w:t>
      </w:r>
    </w:p>
    <w:p w14:paraId="3CC59F0E" w14:textId="77777777" w:rsidR="00D128F5" w:rsidRPr="00B07BA5" w:rsidRDefault="00D128F5" w:rsidP="00D128F5">
      <w:pPr>
        <w:spacing w:after="80"/>
        <w:ind w:left="283" w:firstLine="284"/>
        <w:rPr>
          <w:rFonts w:cstheme="minorHAnsi"/>
          <w:sz w:val="19"/>
          <w:szCs w:val="19"/>
          <w:highlight w:val="yellow"/>
        </w:rPr>
      </w:pPr>
      <w:r w:rsidRPr="00B07BA5">
        <w:rPr>
          <w:rFonts w:cstheme="minorHAnsi"/>
          <w:bCs/>
          <w:i/>
          <w:iCs/>
          <w:sz w:val="19"/>
          <w:szCs w:val="19"/>
          <w:highlight w:val="yellow"/>
        </w:rPr>
        <w:t>Alternativní varianta pro právnické osoby se sídlem v České republice</w:t>
      </w:r>
    </w:p>
    <w:p w14:paraId="0473B5DB" w14:textId="577B59AD" w:rsidR="00D128F5" w:rsidRPr="00B07BA5" w:rsidRDefault="000F6C24" w:rsidP="00D128F5">
      <w:pPr>
        <w:spacing w:after="160"/>
        <w:ind w:left="567" w:firstLine="0"/>
        <w:jc w:val="both"/>
        <w:rPr>
          <w:rFonts w:cstheme="minorHAnsi"/>
          <w:sz w:val="19"/>
          <w:szCs w:val="19"/>
          <w:highlight w:val="yellow"/>
        </w:rPr>
      </w:pPr>
      <w:r w:rsidRPr="00B07BA5">
        <w:rPr>
          <w:rFonts w:cstheme="minorHAnsi"/>
          <w:sz w:val="19"/>
          <w:szCs w:val="19"/>
          <w:highlight w:val="yellow"/>
        </w:rPr>
        <w:t>Zhotovitel</w:t>
      </w:r>
      <w:r w:rsidR="00D128F5" w:rsidRPr="00B07BA5">
        <w:rPr>
          <w:rFonts w:cstheme="minorHAnsi"/>
          <w:sz w:val="19"/>
          <w:szCs w:val="19"/>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D128F5" w:rsidRPr="00B07BA5">
        <w:rPr>
          <w:rFonts w:cstheme="minorHAnsi"/>
          <w:b/>
          <w:bCs/>
          <w:sz w:val="19"/>
          <w:szCs w:val="19"/>
          <w:highlight w:val="yellow"/>
        </w:rPr>
        <w:t>ZESM</w:t>
      </w:r>
      <w:r w:rsidR="00D128F5" w:rsidRPr="00B07BA5">
        <w:rPr>
          <w:rFonts w:cstheme="minorHAnsi"/>
          <w:sz w:val="19"/>
          <w:szCs w:val="19"/>
          <w:highlight w:val="yellow"/>
        </w:rPr>
        <w:t xml:space="preserve">“). </w:t>
      </w:r>
      <w:r w:rsidRPr="00B07BA5">
        <w:rPr>
          <w:rFonts w:cstheme="minorHAnsi"/>
          <w:sz w:val="19"/>
          <w:szCs w:val="19"/>
          <w:highlight w:val="yellow"/>
        </w:rPr>
        <w:t>Zhotovitel</w:t>
      </w:r>
      <w:r w:rsidR="00D128F5" w:rsidRPr="00B07BA5">
        <w:rPr>
          <w:rFonts w:cstheme="minorHAnsi"/>
          <w:sz w:val="19"/>
          <w:szCs w:val="19"/>
          <w:highlight w:val="yellow"/>
        </w:rPr>
        <w:t xml:space="preserve"> současně prohlašuje, že jeho skutečným majitelem zapsaným v evidenci skutečných majitelů z titulu osoby s koncovým vlivem není veřejný funkcionář uvedený v </w:t>
      </w:r>
      <w:proofErr w:type="spellStart"/>
      <w:r w:rsidR="00D128F5" w:rsidRPr="00B07BA5">
        <w:rPr>
          <w:rFonts w:cstheme="minorHAnsi"/>
          <w:sz w:val="19"/>
          <w:szCs w:val="19"/>
          <w:highlight w:val="yellow"/>
        </w:rPr>
        <w:t>ust</w:t>
      </w:r>
      <w:proofErr w:type="spellEnd"/>
      <w:r w:rsidR="00D128F5" w:rsidRPr="00B07BA5">
        <w:rPr>
          <w:rFonts w:cstheme="minorHAnsi"/>
          <w:sz w:val="19"/>
          <w:szCs w:val="19"/>
          <w:highlight w:val="yellow"/>
        </w:rPr>
        <w:t>. § 2 odst. 1 písm. c) ZSZ.</w:t>
      </w:r>
    </w:p>
    <w:p w14:paraId="661436E6" w14:textId="292F3BE2" w:rsidR="00D128F5" w:rsidRPr="00B07BA5" w:rsidRDefault="00525FF7" w:rsidP="00D128F5">
      <w:pPr>
        <w:spacing w:after="160"/>
        <w:ind w:left="567" w:firstLine="0"/>
        <w:jc w:val="both"/>
        <w:rPr>
          <w:rFonts w:cstheme="minorHAnsi"/>
          <w:sz w:val="19"/>
          <w:szCs w:val="19"/>
          <w:highlight w:val="yellow"/>
        </w:rPr>
      </w:pPr>
      <w:r w:rsidRPr="00B07BA5">
        <w:rPr>
          <w:rFonts w:cstheme="minorHAnsi"/>
          <w:sz w:val="19"/>
          <w:szCs w:val="19"/>
          <w:highlight w:val="yellow"/>
        </w:rPr>
        <w:t>Zhotovitel</w:t>
      </w:r>
      <w:r w:rsidR="00D128F5" w:rsidRPr="00B07BA5">
        <w:rPr>
          <w:rFonts w:cstheme="minorHAnsi"/>
          <w:sz w:val="19"/>
          <w:szCs w:val="19"/>
          <w:highlight w:val="yellow"/>
        </w:rPr>
        <w:t xml:space="preserve"> prohlašuje, že poddodavatel, jehož prostřednictvím </w:t>
      </w:r>
      <w:r w:rsidRPr="00B07BA5">
        <w:rPr>
          <w:rFonts w:cstheme="minorHAnsi"/>
          <w:sz w:val="19"/>
          <w:szCs w:val="19"/>
          <w:highlight w:val="yellow"/>
        </w:rPr>
        <w:t>Zhotovitel</w:t>
      </w:r>
      <w:r w:rsidR="00D128F5" w:rsidRPr="00B07BA5">
        <w:rPr>
          <w:rFonts w:cstheme="minorHAnsi"/>
          <w:sz w:val="19"/>
          <w:szCs w:val="19"/>
          <w:highlight w:val="yellow"/>
        </w:rPr>
        <w:t xml:space="preserve"> v zadávacím řízení vedoucím k uzavření této Smlouvy prokazoval kvalifikaci, má v evidenci skutečných majitelů zapsány úplné, přesné a aktuální údaje o svém skutečném majiteli, které odpovídají požadavkům ZESM, přičemž jeho </w:t>
      </w:r>
      <w:r w:rsidR="00D128F5" w:rsidRPr="00B07BA5">
        <w:rPr>
          <w:rFonts w:cstheme="minorHAnsi"/>
          <w:bCs/>
          <w:sz w:val="19"/>
          <w:szCs w:val="19"/>
          <w:highlight w:val="yellow"/>
        </w:rPr>
        <w:t>skutečným majitelem zapsaným v této evidenci z titulu osoby s koncovým vlivem není</w:t>
      </w:r>
      <w:r w:rsidR="00D128F5" w:rsidRPr="00B07BA5">
        <w:rPr>
          <w:rFonts w:cstheme="minorHAnsi"/>
          <w:sz w:val="19"/>
          <w:szCs w:val="19"/>
          <w:highlight w:val="yellow"/>
        </w:rPr>
        <w:t xml:space="preserve"> </w:t>
      </w:r>
      <w:r w:rsidR="00D128F5" w:rsidRPr="00B07BA5">
        <w:rPr>
          <w:rFonts w:cstheme="minorHAnsi"/>
          <w:bCs/>
          <w:sz w:val="19"/>
          <w:szCs w:val="19"/>
          <w:highlight w:val="yellow"/>
        </w:rPr>
        <w:t>veřejný funkcionář uvedený v </w:t>
      </w:r>
      <w:proofErr w:type="spellStart"/>
      <w:r w:rsidR="00D128F5" w:rsidRPr="00B07BA5">
        <w:rPr>
          <w:rFonts w:cstheme="minorHAnsi"/>
          <w:bCs/>
          <w:sz w:val="19"/>
          <w:szCs w:val="19"/>
          <w:highlight w:val="yellow"/>
        </w:rPr>
        <w:t>ust</w:t>
      </w:r>
      <w:proofErr w:type="spellEnd"/>
      <w:r w:rsidR="00D128F5" w:rsidRPr="00B07BA5">
        <w:rPr>
          <w:rFonts w:cstheme="minorHAnsi"/>
          <w:bCs/>
          <w:sz w:val="19"/>
          <w:szCs w:val="19"/>
          <w:highlight w:val="yellow"/>
        </w:rPr>
        <w:t>. § 2 odst. 1 písm. c) ZSZ</w:t>
      </w:r>
      <w:r w:rsidR="00D128F5" w:rsidRPr="00B07BA5">
        <w:rPr>
          <w:rFonts w:cstheme="minorHAnsi"/>
          <w:sz w:val="19"/>
          <w:szCs w:val="19"/>
          <w:highlight w:val="yellow"/>
        </w:rPr>
        <w:t>.</w:t>
      </w:r>
    </w:p>
    <w:p w14:paraId="308AF311" w14:textId="77777777" w:rsidR="00D128F5" w:rsidRPr="00B07BA5" w:rsidRDefault="00D128F5" w:rsidP="00D128F5">
      <w:pPr>
        <w:keepNext/>
        <w:keepLines/>
        <w:spacing w:after="80"/>
        <w:ind w:left="283" w:firstLine="284"/>
        <w:rPr>
          <w:rFonts w:cstheme="minorHAnsi"/>
          <w:sz w:val="19"/>
          <w:szCs w:val="19"/>
          <w:highlight w:val="yellow"/>
        </w:rPr>
      </w:pPr>
      <w:r w:rsidRPr="00B07BA5">
        <w:rPr>
          <w:rFonts w:cstheme="minorHAnsi"/>
          <w:bCs/>
          <w:i/>
          <w:iCs/>
          <w:sz w:val="19"/>
          <w:szCs w:val="19"/>
          <w:highlight w:val="yellow"/>
        </w:rPr>
        <w:t>Alternativní varianta pro právnické osoby se sídlem v zahraničí</w:t>
      </w:r>
    </w:p>
    <w:p w14:paraId="15092248" w14:textId="7736C41F" w:rsidR="00D128F5" w:rsidRPr="00B07BA5" w:rsidRDefault="002955E1" w:rsidP="00A04059">
      <w:pPr>
        <w:pStyle w:val="Odstavecseseznamem"/>
        <w:numPr>
          <w:ilvl w:val="1"/>
          <w:numId w:val="23"/>
        </w:numPr>
        <w:ind w:left="567" w:hanging="567"/>
        <w:contextualSpacing w:val="0"/>
        <w:jc w:val="both"/>
      </w:pPr>
      <w:r w:rsidRPr="00B07BA5">
        <w:rPr>
          <w:rFonts w:cstheme="minorHAnsi"/>
          <w:sz w:val="19"/>
          <w:szCs w:val="19"/>
          <w:highlight w:val="yellow"/>
        </w:rPr>
        <w:t>Zhotovitel</w:t>
      </w:r>
      <w:r w:rsidR="00D128F5" w:rsidRPr="00B07BA5">
        <w:rPr>
          <w:rFonts w:cstheme="minorHAnsi"/>
          <w:sz w:val="19"/>
          <w:szCs w:val="19"/>
          <w:highlight w:val="yellow"/>
        </w:rPr>
        <w:t xml:space="preserve"> prohlašuje, že má v zahraniční evidenci obdobné evidenci skutečných majitelů podle zákona č. 37/2021 Sb., o evidenci skutečných majitelů, ve znění pozdějších předpisů (dále jen „</w:t>
      </w:r>
      <w:r w:rsidR="00D128F5" w:rsidRPr="00B07BA5">
        <w:rPr>
          <w:rFonts w:cstheme="minorHAnsi"/>
          <w:sz w:val="19"/>
          <w:szCs w:val="19"/>
          <w:highlight w:val="yellow"/>
          <w:u w:val="single"/>
        </w:rPr>
        <w:t>ZESM</w:t>
      </w:r>
      <w:r w:rsidR="00D128F5" w:rsidRPr="00B07BA5">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51805595" w14:textId="55E4F578" w:rsidR="00223EF1" w:rsidRPr="00B07BA5" w:rsidRDefault="00223EF1" w:rsidP="00A04059">
      <w:pPr>
        <w:pStyle w:val="Odstavecseseznamem"/>
        <w:numPr>
          <w:ilvl w:val="1"/>
          <w:numId w:val="23"/>
        </w:numPr>
        <w:ind w:left="567" w:hanging="567"/>
        <w:contextualSpacing w:val="0"/>
        <w:jc w:val="both"/>
        <w:rPr>
          <w:spacing w:val="0"/>
        </w:rPr>
      </w:pPr>
      <w:r w:rsidRPr="00B07BA5">
        <w:rPr>
          <w:spacing w:val="0"/>
        </w:rPr>
        <w:t xml:space="preserve">Zhotovitel prohlašuje a zavazuje se, že po dobu účinnosti této </w:t>
      </w:r>
      <w:r w:rsidR="006727CF" w:rsidRPr="00B07BA5">
        <w:rPr>
          <w:spacing w:val="0"/>
        </w:rPr>
        <w:t>S</w:t>
      </w:r>
      <w:r w:rsidRPr="00B07BA5">
        <w:rPr>
          <w:spacing w:val="0"/>
        </w:rPr>
        <w:t xml:space="preserve">mlouvy nebude podléhat Zhotovitel, jeho statutární zástupci, jeho společníci (jedná-li se o právnickou osobu), koneční vlastnící/beneficienti (obmyšlení), skuteční majitelé, osoba ovládající </w:t>
      </w:r>
      <w:r w:rsidR="00EA78C2" w:rsidRPr="00B07BA5">
        <w:rPr>
          <w:spacing w:val="0"/>
        </w:rPr>
        <w:t>Zhotovitele</w:t>
      </w:r>
      <w:r w:rsidRPr="00B07BA5">
        <w:rPr>
          <w:spacing w:val="0"/>
        </w:rPr>
        <w:t xml:space="preserve"> či vykonávající vliv v </w:t>
      </w:r>
      <w:r w:rsidR="00EA78C2" w:rsidRPr="00B07BA5">
        <w:rPr>
          <w:spacing w:val="0"/>
        </w:rPr>
        <w:t>Zhotoviteli</w:t>
      </w:r>
      <w:r w:rsidRPr="00B07BA5">
        <w:rPr>
          <w:spacing w:val="0"/>
        </w:rPr>
        <w:t xml:space="preserve"> a/nebo osoba mající jinou kontrolu nad </w:t>
      </w:r>
      <w:r w:rsidR="00EA78C2" w:rsidRPr="00B07BA5">
        <w:rPr>
          <w:spacing w:val="0"/>
        </w:rPr>
        <w:t>Zhotovitelem</w:t>
      </w:r>
      <w:r w:rsidRPr="00B07BA5">
        <w:rPr>
          <w:spacing w:val="0"/>
        </w:rPr>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EA78C2" w:rsidRPr="00B07BA5">
        <w:rPr>
          <w:spacing w:val="0"/>
        </w:rPr>
        <w:t>Zhotovitele</w:t>
      </w:r>
      <w:r w:rsidRPr="00B07BA5">
        <w:rPr>
          <w:spacing w:val="0"/>
        </w:rPr>
        <w:t xml:space="preserve"> za jejich nedodržení vyvozované orgány jiných států či mezinárodních organizací, a za tímto účelem činí čestné prohlášení o nepodléhání omezujícím opatření, které je přílohou č. </w:t>
      </w:r>
      <w:r w:rsidR="007E32F3">
        <w:rPr>
          <w:spacing w:val="0"/>
        </w:rPr>
        <w:t>3</w:t>
      </w:r>
      <w:r w:rsidRPr="00B07BA5">
        <w:rPr>
          <w:spacing w:val="0"/>
        </w:rPr>
        <w:t xml:space="preserve"> této </w:t>
      </w:r>
      <w:r w:rsidR="006727CF" w:rsidRPr="00B07BA5">
        <w:rPr>
          <w:spacing w:val="0"/>
        </w:rPr>
        <w:t>S</w:t>
      </w:r>
      <w:r w:rsidRPr="00B07BA5">
        <w:rPr>
          <w:spacing w:val="0"/>
        </w:rPr>
        <w:t xml:space="preserve">mlouvy. </w:t>
      </w:r>
    </w:p>
    <w:p w14:paraId="0B0ECAA2" w14:textId="5134A839" w:rsidR="00223EF1" w:rsidRPr="00B07BA5" w:rsidRDefault="00EA78C2" w:rsidP="00A04059">
      <w:pPr>
        <w:pStyle w:val="Odstavecseseznamem"/>
        <w:numPr>
          <w:ilvl w:val="1"/>
          <w:numId w:val="23"/>
        </w:numPr>
        <w:ind w:left="567" w:hanging="567"/>
        <w:contextualSpacing w:val="0"/>
        <w:jc w:val="both"/>
      </w:pPr>
      <w:r w:rsidRPr="00B07BA5">
        <w:t>Zhotovitel</w:t>
      </w:r>
      <w:r w:rsidR="00223EF1" w:rsidRPr="00B07BA5">
        <w:t xml:space="preserve"> se současně zavazuje písemně vyrozumět </w:t>
      </w:r>
      <w:r w:rsidRPr="00B07BA5">
        <w:t>Objednat</w:t>
      </w:r>
      <w:r w:rsidR="00362BCE" w:rsidRPr="00B07BA5">
        <w:t>e</w:t>
      </w:r>
      <w:r w:rsidRPr="00B07BA5">
        <w:t>le</w:t>
      </w:r>
      <w:r w:rsidR="00223EF1" w:rsidRPr="00B07BA5">
        <w:t xml:space="preserve"> o změně údajů a skutečností, o nichž činil čestné prohlášení o nepodléhání omezujícím opatření, které je přílohou č. </w:t>
      </w:r>
      <w:r w:rsidR="007E32F3">
        <w:t>3</w:t>
      </w:r>
      <w:r w:rsidR="00223EF1" w:rsidRPr="00B07BA5">
        <w:t xml:space="preserve"> </w:t>
      </w:r>
      <w:r w:rsidR="00DA6A7C" w:rsidRPr="00B07BA5">
        <w:t xml:space="preserve">této </w:t>
      </w:r>
      <w:r w:rsidR="006727CF" w:rsidRPr="00B07BA5">
        <w:t>S</w:t>
      </w:r>
      <w:r w:rsidR="00DA6A7C" w:rsidRPr="00B07BA5">
        <w:t>mlouvy</w:t>
      </w:r>
      <w:r w:rsidR="00223EF1" w:rsidRPr="00B07BA5">
        <w:t xml:space="preserve">, a to bez zbytečného odkladu, nejpozději však do pěti (5) pracovních dnů ode dne, kdy se </w:t>
      </w:r>
      <w:r w:rsidR="00362BCE" w:rsidRPr="00B07BA5">
        <w:t>Zhotovitel</w:t>
      </w:r>
      <w:r w:rsidR="00223EF1" w:rsidRPr="00B07BA5">
        <w:t xml:space="preserve"> o takové změně dozvěděl a/nebo měl dozvědět</w:t>
      </w:r>
    </w:p>
    <w:p w14:paraId="4D218F04" w14:textId="77777777" w:rsidR="003A00A5" w:rsidRDefault="003A00A5" w:rsidP="00A04059">
      <w:pPr>
        <w:pStyle w:val="Odstavecseseznamem"/>
        <w:numPr>
          <w:ilvl w:val="1"/>
          <w:numId w:val="23"/>
        </w:numPr>
        <w:ind w:left="567" w:hanging="567"/>
        <w:contextualSpacing w:val="0"/>
        <w:jc w:val="both"/>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8" w:history="1">
        <w:r w:rsidRPr="00E80316">
          <w:rPr>
            <w:rStyle w:val="Hypertextovodkaz"/>
          </w:rPr>
          <w:t>www.ceproas.cz</w:t>
        </w:r>
      </w:hyperlink>
      <w:r w:rsidRPr="00DC5A02">
        <w:t>.</w:t>
      </w:r>
    </w:p>
    <w:p w14:paraId="1B787D86" w14:textId="77777777" w:rsidR="003A00A5" w:rsidRDefault="003A00A5" w:rsidP="00A04059">
      <w:pPr>
        <w:pStyle w:val="Odstavecseseznamem"/>
        <w:numPr>
          <w:ilvl w:val="1"/>
          <w:numId w:val="23"/>
        </w:numPr>
        <w:ind w:left="567" w:hanging="567"/>
        <w:contextualSpacing w:val="0"/>
        <w:jc w:val="both"/>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1D1B76DE" w14:textId="38F96392" w:rsidR="003A00A5" w:rsidRPr="00D83A9E" w:rsidRDefault="003A00A5" w:rsidP="00A04059">
      <w:pPr>
        <w:pStyle w:val="Odstavecseseznamem"/>
        <w:numPr>
          <w:ilvl w:val="1"/>
          <w:numId w:val="23"/>
        </w:numPr>
        <w:ind w:left="567" w:hanging="567"/>
        <w:contextualSpacing w:val="0"/>
        <w:jc w:val="both"/>
      </w:pPr>
      <w:r>
        <w:t>Zhotovitel</w:t>
      </w:r>
      <w:r w:rsidRPr="004C1FCD">
        <w:t xml:space="preserve"> se touto Smlouvou zavazuje a prohlašuje, že naplňuje a bude po celou dobu trvání této Smlouvy dodržovat a </w:t>
      </w:r>
      <w:r w:rsidRPr="00B55775">
        <w:t xml:space="preserve">splňovat kritéria a standardy chování v obchodním styku specifikované </w:t>
      </w:r>
      <w:r w:rsidRPr="00B55775">
        <w:lastRenderedPageBreak/>
        <w:t>a Objednatelem uveřejněné na adrese</w:t>
      </w:r>
      <w:r w:rsidRPr="00E94E9B">
        <w:rPr>
          <w:color w:val="1F497D"/>
        </w:rPr>
        <w:t xml:space="preserve"> </w:t>
      </w:r>
      <w:hyperlink r:id="rId9" w:history="1">
        <w:r w:rsidRPr="00D83A9E">
          <w:t>https://www.ceproas.cz/vyberova-rizeni</w:t>
        </w:r>
      </w:hyperlink>
      <w:r w:rsidR="006775C2">
        <w:t xml:space="preserve"> a etické zásady obsažené v Etickém kodexu</w:t>
      </w:r>
      <w:r>
        <w:t>.</w:t>
      </w:r>
    </w:p>
    <w:p w14:paraId="41ABF1FF" w14:textId="77777777" w:rsidR="003A00A5" w:rsidRDefault="003A00A5" w:rsidP="00A04059">
      <w:pPr>
        <w:pStyle w:val="Odstavecseseznamem"/>
        <w:numPr>
          <w:ilvl w:val="1"/>
          <w:numId w:val="23"/>
        </w:numPr>
        <w:ind w:left="567" w:hanging="567"/>
        <w:contextualSpacing w:val="0"/>
        <w:jc w:val="both"/>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0" w:history="1">
        <w:r w:rsidRPr="007B61BD">
          <w:rPr>
            <w:rStyle w:val="Hypertextovodkaz"/>
          </w:rPr>
          <w:t>www.ceproas.cz</w:t>
        </w:r>
      </w:hyperlink>
      <w:r>
        <w:t xml:space="preserve"> </w:t>
      </w:r>
      <w:r w:rsidRPr="00922B56">
        <w:t>v sekci Ochrana osobních údajů.</w:t>
      </w:r>
    </w:p>
    <w:p w14:paraId="7C6FAB2F" w14:textId="77777777" w:rsidR="003A00A5" w:rsidRDefault="003A00A5" w:rsidP="00A04059">
      <w:pPr>
        <w:pStyle w:val="Odstavecseseznamem"/>
        <w:numPr>
          <w:ilvl w:val="1"/>
          <w:numId w:val="23"/>
        </w:numPr>
        <w:ind w:left="567" w:hanging="567"/>
        <w:contextualSpacing w:val="0"/>
        <w:jc w:val="both"/>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63072B53" w14:textId="77777777" w:rsidR="003A00A5" w:rsidRDefault="003A00A5" w:rsidP="00A04059">
      <w:pPr>
        <w:pStyle w:val="Odstavecseseznamem"/>
        <w:numPr>
          <w:ilvl w:val="1"/>
          <w:numId w:val="23"/>
        </w:numPr>
        <w:ind w:left="567" w:hanging="567"/>
        <w:contextualSpacing w:val="0"/>
        <w:jc w:val="both"/>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2515F5BB" w14:textId="77777777" w:rsidR="003A00A5" w:rsidRDefault="003A00A5" w:rsidP="00A04059">
      <w:pPr>
        <w:pStyle w:val="Odstavecseseznamem"/>
        <w:numPr>
          <w:ilvl w:val="1"/>
          <w:numId w:val="23"/>
        </w:numPr>
        <w:ind w:left="567" w:hanging="567"/>
        <w:contextualSpacing w:val="0"/>
        <w:jc w:val="both"/>
      </w:pPr>
      <w:r w:rsidRPr="002D08B9">
        <w:t xml:space="preserve">Smluvní strany se zavazují zachovávat mlčenlivost o veškerých informacích, které budou </w:t>
      </w:r>
      <w:r>
        <w:t>označeny za důvěrné informace.</w:t>
      </w:r>
    </w:p>
    <w:p w14:paraId="4FA87B08" w14:textId="77777777" w:rsidR="00A726EB" w:rsidRPr="00E96706" w:rsidRDefault="00A726EB" w:rsidP="00A04059">
      <w:pPr>
        <w:pStyle w:val="01-L"/>
        <w:spacing w:before="360"/>
        <w:ind w:left="17"/>
        <w:rPr>
          <w:rFonts w:cs="Arial"/>
          <w:sz w:val="22"/>
          <w:szCs w:val="22"/>
        </w:rPr>
      </w:pPr>
      <w:r w:rsidRPr="00E96706">
        <w:rPr>
          <w:rFonts w:cs="Arial"/>
          <w:sz w:val="22"/>
          <w:szCs w:val="22"/>
        </w:rPr>
        <w:t>Závěrečná ustanovení</w:t>
      </w:r>
    </w:p>
    <w:p w14:paraId="0D84BCCC" w14:textId="77777777" w:rsidR="003A00A5" w:rsidRDefault="003A00A5" w:rsidP="00A04059">
      <w:pPr>
        <w:pStyle w:val="Odstavecseseznamem"/>
        <w:numPr>
          <w:ilvl w:val="1"/>
          <w:numId w:val="24"/>
        </w:numPr>
        <w:ind w:left="567" w:hanging="567"/>
        <w:contextualSpacing w:val="0"/>
        <w:jc w:val="both"/>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384B9E40" w14:textId="77777777" w:rsidR="003A00A5" w:rsidRDefault="003A00A5" w:rsidP="00A04059">
      <w:pPr>
        <w:pStyle w:val="Odstavecseseznamem"/>
        <w:numPr>
          <w:ilvl w:val="1"/>
          <w:numId w:val="24"/>
        </w:numPr>
        <w:ind w:left="567" w:hanging="567"/>
        <w:contextualSpacing w:val="0"/>
        <w:jc w:val="both"/>
      </w:pPr>
      <w:r w:rsidRPr="00D17CE0">
        <w:t>Tato Smlouva</w:t>
      </w:r>
      <w:r>
        <w:t xml:space="preserve"> a/nebo dílčí smlouva</w:t>
      </w:r>
      <w:r w:rsidRPr="00D17CE0">
        <w:t xml:space="preserve"> a veškeré právní vztahy z ní vzniklé se řídí příslušnými ustanoveními</w:t>
      </w:r>
      <w:r>
        <w:t xml:space="preserve"> </w:t>
      </w:r>
      <w:r w:rsidR="00F53E3B">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00F53E3B">
        <w:t>O</w:t>
      </w:r>
      <w:r w:rsidRPr="006857A4">
        <w:t>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xml:space="preserve">. § 2620 odst. 2 </w:t>
      </w:r>
      <w:r w:rsidR="00242782">
        <w:t>O</w:t>
      </w:r>
      <w:r w:rsidRPr="002525FB">
        <w:t>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00242782">
        <w:t>O</w:t>
      </w:r>
      <w:r w:rsidRPr="002525FB">
        <w:t>bčanského zákoníku</w:t>
      </w:r>
      <w:r>
        <w:t xml:space="preserve">. </w:t>
      </w:r>
    </w:p>
    <w:p w14:paraId="4802C34F" w14:textId="77777777" w:rsidR="003A00A5" w:rsidRDefault="003A00A5" w:rsidP="00A04059">
      <w:pPr>
        <w:pStyle w:val="Odstavecseseznamem"/>
        <w:numPr>
          <w:ilvl w:val="1"/>
          <w:numId w:val="24"/>
        </w:numPr>
        <w:ind w:left="567" w:hanging="567"/>
        <w:contextualSpacing w:val="0"/>
        <w:jc w:val="both"/>
      </w:pPr>
      <w:r>
        <w:t xml:space="preserve">Tato Smlouva není převoditelná rubopisem. </w:t>
      </w:r>
    </w:p>
    <w:p w14:paraId="2D0B812C" w14:textId="77777777" w:rsidR="003A00A5" w:rsidRDefault="003A00A5" w:rsidP="00A04059">
      <w:pPr>
        <w:pStyle w:val="Odstavecseseznamem"/>
        <w:numPr>
          <w:ilvl w:val="1"/>
          <w:numId w:val="24"/>
        </w:numPr>
        <w:ind w:left="567" w:hanging="567"/>
        <w:contextualSpacing w:val="0"/>
        <w:jc w:val="both"/>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2D6735CC" w14:textId="77777777" w:rsidR="003A00A5" w:rsidRDefault="003A00A5" w:rsidP="00A04059">
      <w:pPr>
        <w:pStyle w:val="Odstavecseseznamem"/>
        <w:numPr>
          <w:ilvl w:val="1"/>
          <w:numId w:val="24"/>
        </w:numPr>
        <w:ind w:left="567" w:hanging="567"/>
        <w:contextualSpacing w:val="0"/>
        <w:jc w:val="both"/>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6B87B184" w14:textId="77777777" w:rsidR="003A00A5" w:rsidRDefault="003A00A5" w:rsidP="00A04059">
      <w:pPr>
        <w:pStyle w:val="Odstavecseseznamem"/>
        <w:numPr>
          <w:ilvl w:val="1"/>
          <w:numId w:val="24"/>
        </w:numPr>
        <w:ind w:left="567" w:hanging="567"/>
        <w:contextualSpacing w:val="0"/>
        <w:jc w:val="both"/>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4FB2100F" w14:textId="77777777" w:rsidR="006454D1" w:rsidRDefault="006454D1" w:rsidP="00A04059">
      <w:pPr>
        <w:pStyle w:val="Odstavecseseznamem"/>
        <w:numPr>
          <w:ilvl w:val="1"/>
          <w:numId w:val="24"/>
        </w:numPr>
        <w:ind w:left="567" w:hanging="567"/>
        <w:contextualSpacing w:val="0"/>
        <w:jc w:val="both"/>
      </w:pPr>
      <w:bookmarkStart w:id="27" w:name="_Ref321332148"/>
      <w:r>
        <w:t>Nedílnou součástí této Smlouvy jsou přílohy:</w:t>
      </w:r>
      <w:bookmarkEnd w:id="27"/>
    </w:p>
    <w:p w14:paraId="7D1EFA12" w14:textId="17F2F24F" w:rsidR="006454D1" w:rsidRPr="0034106D" w:rsidRDefault="006454D1" w:rsidP="00586B4D">
      <w:pPr>
        <w:pStyle w:val="Odstavec3"/>
        <w:tabs>
          <w:tab w:val="clear" w:pos="1364"/>
        </w:tabs>
        <w:spacing w:before="120"/>
        <w:ind w:left="720" w:firstLine="0"/>
        <w:jc w:val="left"/>
      </w:pPr>
      <w:r w:rsidRPr="0034106D">
        <w:t>příloha č. 1 - Technická specifikace</w:t>
      </w:r>
      <w:r w:rsidR="0034106D">
        <w:t>/Technické podmínky</w:t>
      </w:r>
    </w:p>
    <w:p w14:paraId="332A97DC" w14:textId="6FEC0107" w:rsidR="00F90426" w:rsidRPr="007E32F3" w:rsidRDefault="00D05363" w:rsidP="00D05363">
      <w:pPr>
        <w:pStyle w:val="Odstavec3"/>
        <w:tabs>
          <w:tab w:val="clear" w:pos="1364"/>
        </w:tabs>
        <w:ind w:left="720" w:firstLine="0"/>
        <w:jc w:val="left"/>
      </w:pPr>
      <w:r w:rsidRPr="007E32F3">
        <w:t>p</w:t>
      </w:r>
      <w:r w:rsidR="00F90426" w:rsidRPr="007E32F3">
        <w:t xml:space="preserve">říloha č. </w:t>
      </w:r>
      <w:r w:rsidR="00646E1D" w:rsidRPr="007E32F3">
        <w:t>2</w:t>
      </w:r>
      <w:r w:rsidR="00F90426" w:rsidRPr="007E32F3">
        <w:t xml:space="preserve"> - Čestné prohlášení o neexistenci střetu zájmů a pravdivosti údajů o skutečném majiteli</w:t>
      </w:r>
    </w:p>
    <w:p w14:paraId="0410A4F9" w14:textId="5FF902DC" w:rsidR="00F90426" w:rsidRPr="007E32F3" w:rsidRDefault="00D05363" w:rsidP="00D05363">
      <w:pPr>
        <w:pStyle w:val="Odstavec3"/>
        <w:tabs>
          <w:tab w:val="clear" w:pos="1364"/>
        </w:tabs>
        <w:ind w:left="0" w:firstLine="0"/>
        <w:jc w:val="left"/>
      </w:pPr>
      <w:r w:rsidRPr="007E32F3">
        <w:t xml:space="preserve">             p</w:t>
      </w:r>
      <w:r w:rsidR="00F90426" w:rsidRPr="007E32F3">
        <w:t xml:space="preserve">říloha č. </w:t>
      </w:r>
      <w:r w:rsidR="00646E1D" w:rsidRPr="007E32F3">
        <w:t>3</w:t>
      </w:r>
      <w:r w:rsidR="00F90426" w:rsidRPr="007E32F3">
        <w:t xml:space="preserve"> - Čestné prohlášení o nepodléhání omezujícím opatřením</w:t>
      </w:r>
    </w:p>
    <w:p w14:paraId="632801A2" w14:textId="77777777" w:rsidR="003A00A5" w:rsidRPr="00BA59A8" w:rsidRDefault="003A00A5" w:rsidP="00A04059">
      <w:pPr>
        <w:pStyle w:val="Odstavecseseznamem"/>
        <w:numPr>
          <w:ilvl w:val="1"/>
          <w:numId w:val="24"/>
        </w:numPr>
        <w:ind w:left="567" w:hanging="567"/>
        <w:contextualSpacing w:val="0"/>
        <w:jc w:val="both"/>
      </w:pPr>
      <w:r w:rsidRPr="00FD6ED0">
        <w:lastRenderedPageBreak/>
        <w:t xml:space="preserve">Tato Smlouva byla Smluvními stranami podepsána v </w:t>
      </w:r>
      <w:r w:rsidR="0032244B" w:rsidRPr="00FD6ED0">
        <w:t>pěti</w:t>
      </w:r>
      <w:r w:rsidRPr="00FD6ED0">
        <w:t xml:space="preserve"> vyhotoveních, z nichž </w:t>
      </w:r>
      <w:r w:rsidR="0032244B" w:rsidRPr="00FD6ED0">
        <w:t>3</w:t>
      </w:r>
      <w:r w:rsidRPr="00FD6ED0">
        <w:t xml:space="preserve"> (</w:t>
      </w:r>
      <w:r w:rsidR="0032244B" w:rsidRPr="00FD6ED0">
        <w:t>tři</w:t>
      </w:r>
      <w:r w:rsidRPr="00FD6ED0">
        <w:t xml:space="preserve">) vyhotovení </w:t>
      </w:r>
      <w:proofErr w:type="gramStart"/>
      <w:r w:rsidRPr="00FD6ED0">
        <w:t>obdrží</w:t>
      </w:r>
      <w:proofErr w:type="gramEnd"/>
      <w:r w:rsidRPr="00FD6ED0">
        <w:t xml:space="preserve"> Objednatel a 2 (dvě) vyhotovení obdrží Zhotovitel. Nedílnou součástí každého</w:t>
      </w:r>
      <w:r w:rsidRPr="00A4593C">
        <w:t xml:space="preserve">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10D38736" w14:textId="77777777" w:rsidR="003A00A5" w:rsidRDefault="003A00A5" w:rsidP="00A04059">
      <w:pPr>
        <w:pStyle w:val="Odstavecseseznamem"/>
        <w:numPr>
          <w:ilvl w:val="1"/>
          <w:numId w:val="24"/>
        </w:numPr>
        <w:ind w:left="567" w:hanging="567"/>
        <w:contextualSpacing w:val="0"/>
        <w:jc w:val="both"/>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Pro případ, že tato Smlouva</w:t>
      </w:r>
      <w:r w:rsidR="00B64BD9">
        <w:t xml:space="preserve"> a/nebo dílčí smlouva</w:t>
      </w:r>
      <w:r w:rsidRPr="00D76C80">
        <w:t xml:space="preserve"> podléhá uveřejnění v registru smluv dle zákona </w:t>
      </w:r>
      <w:r>
        <w:t>o registru smluv, S</w:t>
      </w:r>
      <w:r w:rsidRPr="00D76C80">
        <w:t>mluvní strany si sjednávají, že uveřejnění této Smlouvy</w:t>
      </w:r>
      <w:r w:rsidR="00B64BD9">
        <w:t xml:space="preserve"> a/nebo dílčí smlouvy</w:t>
      </w:r>
      <w:r w:rsidRPr="00D76C80">
        <w:t xml:space="preserve"> včetně jejich případných dodatků v registru smluv zajistí </w:t>
      </w:r>
      <w:r>
        <w:t xml:space="preserve">Objednatel </w:t>
      </w:r>
      <w:r w:rsidRPr="00D76C80">
        <w:t>v souladu se zákonem o registru smluv. V případě, že Smlouva</w:t>
      </w:r>
      <w:r w:rsidR="00B64BD9">
        <w:t xml:space="preserve"> a/nebo dílčí smlouva</w:t>
      </w:r>
      <w:r w:rsidRPr="00D76C80">
        <w:t xml:space="preserve">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 xml:space="preserve">emailovou zprávou odeslanou na </w:t>
      </w:r>
      <w:r w:rsidRPr="00306073">
        <w:rPr>
          <w:rStyle w:val="Hypertextovodkaz"/>
        </w:rPr>
        <w:t>ceproas@ceproas.cz</w:t>
      </w:r>
      <w:r w:rsidRPr="00D76C80">
        <w:t xml:space="preserve"> ke zjednání nápravy.</w:t>
      </w:r>
      <w:r>
        <w:t xml:space="preserve"> Zhotovitel </w:t>
      </w:r>
      <w:r w:rsidRPr="00D76C80">
        <w:t>se tímto vzdává možnosti</w:t>
      </w:r>
      <w:r>
        <w:t xml:space="preserve"> sám </w:t>
      </w:r>
      <w:r w:rsidRPr="00D76C80">
        <w:t>ve smyslu ustanovení § 5 zákona o registru smluv uveřejnit Smlouvu</w:t>
      </w:r>
      <w:r w:rsidR="00B64BD9">
        <w:t xml:space="preserve"> a/</w:t>
      </w:r>
      <w:r w:rsidR="00242782">
        <w:t>nebo</w:t>
      </w:r>
      <w:r w:rsidR="00B64BD9">
        <w:t xml:space="preserve"> dílčí smlouvu</w:t>
      </w:r>
      <w:r w:rsidRPr="00D76C80">
        <w:t xml:space="preserve"> v registru smluv či již uveřejněnou Smlouvu</w:t>
      </w:r>
      <w:r w:rsidR="00B64BD9">
        <w:t xml:space="preserve"> a/nebo dílčí smlouvu</w:t>
      </w:r>
      <w:r w:rsidRPr="00D76C80">
        <w:t xml:space="preserve"> opravit. V případě porušení zákazu uveřejnění či opravy Smlouvy</w:t>
      </w:r>
      <w:r w:rsidR="00B64BD9">
        <w:t xml:space="preserve"> a/nebo dílčí smlouvy</w:t>
      </w:r>
      <w:r w:rsidRPr="00D76C80">
        <w:t xml:space="preserve">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1DF6D08D" w14:textId="77777777" w:rsidR="003A00A5" w:rsidRPr="000E6248" w:rsidRDefault="00F017BA" w:rsidP="00A04059">
      <w:pPr>
        <w:pStyle w:val="Odstavecseseznamem"/>
        <w:numPr>
          <w:ilvl w:val="1"/>
          <w:numId w:val="24"/>
        </w:numPr>
        <w:ind w:left="567" w:hanging="567"/>
        <w:contextualSpacing w:val="0"/>
        <w:jc w:val="both"/>
      </w:pPr>
      <w:r>
        <w:t xml:space="preserve"> </w:t>
      </w:r>
      <w:r w:rsidR="003A00A5" w:rsidRPr="000E6248">
        <w:t xml:space="preserve">Smluvní strany vedeny dobrou vírou v nabytí účinnosti </w:t>
      </w:r>
      <w:r w:rsidR="003A00A5">
        <w:t>Smlouvy</w:t>
      </w:r>
      <w:r w:rsidR="003A00A5" w:rsidRPr="000E6248">
        <w:t xml:space="preserve"> se dohodly, že poskytnou-li si s odkazem na </w:t>
      </w:r>
      <w:r w:rsidR="003A00A5">
        <w:t>Smlouvu</w:t>
      </w:r>
      <w:r w:rsidR="003A00A5" w:rsidRPr="000E6248">
        <w:t xml:space="preserve"> od okamžiku jeho platnosti do okamžiku jeho účinnosti jakékoliv vzájemné plnění odpovídající předmětu </w:t>
      </w:r>
      <w:r w:rsidR="003A00A5">
        <w:t>Smlouvy</w:t>
      </w:r>
      <w:r w:rsidR="003A00A5" w:rsidRPr="000E6248">
        <w:t>, pak se na toto plnění uplatní podmín</w:t>
      </w:r>
      <w:r w:rsidR="003A00A5">
        <w:t>ky, zejména práva a povinnosti S</w:t>
      </w:r>
      <w:r w:rsidR="003A00A5" w:rsidRPr="000E6248">
        <w:t xml:space="preserve">mluvních stran, stanovené </w:t>
      </w:r>
      <w:r w:rsidR="003A00A5">
        <w:t>Smlouvou</w:t>
      </w:r>
      <w:r w:rsidR="003A00A5" w:rsidRPr="000E6248">
        <w:t>.  Toto ujednání se vztahuje výlučně na plnění poskytn</w:t>
      </w:r>
      <w:r w:rsidR="003A00A5">
        <w:t>uté s výslovným odkazem na tuto</w:t>
      </w:r>
      <w:r w:rsidR="003A00A5" w:rsidRPr="000E6248">
        <w:t xml:space="preserve"> </w:t>
      </w:r>
      <w:r w:rsidR="003A00A5">
        <w:t>Smlouva</w:t>
      </w:r>
      <w:r w:rsidR="003A00A5" w:rsidRPr="000E6248">
        <w:t xml:space="preserve"> a/nebo, je-li bez jakýchkoliv pochybností zřejmé, že je takové plnění poskytováno smluvní </w:t>
      </w:r>
      <w:r w:rsidR="003A00A5">
        <w:t>stranou na základě této</w:t>
      </w:r>
      <w:r w:rsidR="003A00A5" w:rsidRPr="000E6248">
        <w:t xml:space="preserve"> </w:t>
      </w:r>
      <w:r w:rsidR="003A00A5">
        <w:t>Smlouvy</w:t>
      </w:r>
      <w:r w:rsidR="003A00A5" w:rsidRPr="000E6248">
        <w:t xml:space="preserve">. </w:t>
      </w:r>
    </w:p>
    <w:p w14:paraId="20AB71F7" w14:textId="77777777" w:rsidR="003A00A5" w:rsidRDefault="00F017BA" w:rsidP="00A04059">
      <w:pPr>
        <w:pStyle w:val="Odstavecseseznamem"/>
        <w:numPr>
          <w:ilvl w:val="1"/>
          <w:numId w:val="24"/>
        </w:numPr>
        <w:ind w:left="567" w:hanging="567"/>
        <w:contextualSpacing w:val="0"/>
        <w:jc w:val="both"/>
      </w:pPr>
      <w:r>
        <w:t xml:space="preserve"> </w:t>
      </w:r>
      <w:r w:rsidR="003A00A5" w:rsidRPr="001265C5">
        <w:t>Smluvní strany si dále sjednaly, že obsah Smlouvy</w:t>
      </w:r>
      <w:r w:rsidR="004076DD">
        <w:t xml:space="preserve"> a dílčích smluv</w:t>
      </w:r>
      <w:r w:rsidR="003A00A5" w:rsidRPr="001265C5">
        <w:t xml:space="preserve"> je dále určen ustanoveními </w:t>
      </w:r>
      <w:r w:rsidR="003A00A5" w:rsidRPr="001265C5">
        <w:rPr>
          <w:b/>
        </w:rPr>
        <w:t>Všeobecných obchodních podmínek (</w:t>
      </w:r>
      <w:r w:rsidR="003A00A5" w:rsidRPr="00CA30A7">
        <w:t xml:space="preserve">dále a výše také jen </w:t>
      </w:r>
      <w:r w:rsidR="003A00A5" w:rsidRPr="001265C5">
        <w:rPr>
          <w:b/>
        </w:rPr>
        <w:t>„VOP“)</w:t>
      </w:r>
      <w:r w:rsidR="003A00A5" w:rsidRPr="001265C5">
        <w:t xml:space="preserve">, které </w:t>
      </w:r>
      <w:proofErr w:type="gramStart"/>
      <w:r w:rsidR="003A00A5" w:rsidRPr="001265C5">
        <w:t>tvoří</w:t>
      </w:r>
      <w:proofErr w:type="gramEnd"/>
      <w:r w:rsidR="003A00A5"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6C3FC1CE" w14:textId="77777777" w:rsidR="003A00A5" w:rsidRDefault="003A00A5" w:rsidP="00A04059">
      <w:pPr>
        <w:pStyle w:val="Odstavecseseznamem"/>
        <w:numPr>
          <w:ilvl w:val="1"/>
          <w:numId w:val="24"/>
        </w:numPr>
        <w:ind w:left="567" w:hanging="567"/>
        <w:contextualSpacing w:val="0"/>
        <w:jc w:val="both"/>
      </w:pPr>
      <w:r>
        <w:t>VOP jsou uveřejněna na adrese</w:t>
      </w:r>
      <w:r w:rsidR="004076DD">
        <w:t xml:space="preserve">: </w:t>
      </w:r>
      <w:hyperlink r:id="rId11" w:history="1">
        <w:r w:rsidR="004076DD" w:rsidRPr="001A3C65">
          <w:rPr>
            <w:rStyle w:val="Hypertextovodkaz"/>
          </w:rPr>
          <w:t>https://www.ceproas.cz/public/files/userfiles/vyberova_rizeni/VOP_M_2020-08-01.pdf</w:t>
        </w:r>
      </w:hyperlink>
      <w:r w:rsidR="004076DD">
        <w:t xml:space="preserve"> </w:t>
      </w:r>
    </w:p>
    <w:p w14:paraId="64FAFB10" w14:textId="77777777" w:rsidR="00E96706" w:rsidRPr="00E96706" w:rsidRDefault="00E96706" w:rsidP="00586B4D">
      <w:pPr>
        <w:jc w:val="both"/>
        <w:rPr>
          <w:rFonts w:cs="Arial"/>
        </w:rPr>
      </w:pPr>
    </w:p>
    <w:p w14:paraId="0B7E7F24" w14:textId="6DBAE20A" w:rsidR="00235915" w:rsidRPr="00235915" w:rsidRDefault="00235915" w:rsidP="00A04059">
      <w:pPr>
        <w:pStyle w:val="Odstavecseseznamem"/>
        <w:numPr>
          <w:ilvl w:val="1"/>
          <w:numId w:val="24"/>
        </w:numPr>
        <w:ind w:left="567" w:hanging="567"/>
        <w:contextualSpacing w:val="0"/>
        <w:jc w:val="both"/>
      </w:pPr>
      <w:r w:rsidRPr="00235915">
        <w:t xml:space="preserve">Nedílnou součástí </w:t>
      </w:r>
      <w:r>
        <w:t>S</w:t>
      </w:r>
      <w:r w:rsidRPr="00235915">
        <w:t>mlouvy jsou podmínky uvedené v Registru vymezujícím seznam povinností souvisejících s bezpečností a ochranou zdraví při práci, ochranou před požárem a ochra</w:t>
      </w:r>
      <w:r w:rsidRPr="001F348C">
        <w:t xml:space="preserve">nou životního prostředí při plnění </w:t>
      </w:r>
      <w:r>
        <w:t>S</w:t>
      </w:r>
      <w:r w:rsidRPr="00235915">
        <w:t>mlouvy</w:t>
      </w:r>
      <w:r>
        <w:t xml:space="preserve"> a dílčích smluv </w:t>
      </w:r>
      <w:r w:rsidRPr="00235915">
        <w:t xml:space="preserve">na pracovištích Objednatele, které jsou stanoveny obecně závazným právními předpisy a/nebo vnitřním předpisem Objednatele. V případě rozdílu mezi ustanovením v Registru a ustanoveními v této </w:t>
      </w:r>
      <w:r>
        <w:t>S</w:t>
      </w:r>
      <w:r w:rsidRPr="00235915">
        <w:t>mlouvě</w:t>
      </w:r>
      <w:r>
        <w:t xml:space="preserve"> a/n</w:t>
      </w:r>
      <w:r w:rsidR="006775C2">
        <w:t>e</w:t>
      </w:r>
      <w:r>
        <w:t>bo dílčí smlouvě</w:t>
      </w:r>
      <w:r w:rsidRPr="00235915">
        <w:t xml:space="preserve">, mají přednost ustanovení v této </w:t>
      </w:r>
      <w:r>
        <w:t>S</w:t>
      </w:r>
      <w:r w:rsidRPr="00235915">
        <w:t>mlouvě</w:t>
      </w:r>
      <w:r>
        <w:t xml:space="preserve"> a/nebo dílčí smlouvě-</w:t>
      </w:r>
      <w:r w:rsidRPr="00235915">
        <w:t xml:space="preserve">. </w:t>
      </w:r>
    </w:p>
    <w:p w14:paraId="0EE031E4" w14:textId="77777777" w:rsidR="00235915" w:rsidRPr="00235915" w:rsidRDefault="00235915" w:rsidP="00A04059">
      <w:pPr>
        <w:pStyle w:val="Odstavecseseznamem"/>
        <w:numPr>
          <w:ilvl w:val="1"/>
          <w:numId w:val="24"/>
        </w:numPr>
        <w:ind w:left="567" w:hanging="567"/>
        <w:contextualSpacing w:val="0"/>
        <w:jc w:val="both"/>
      </w:pPr>
      <w:r w:rsidRPr="00235915">
        <w:t xml:space="preserve">Registr je uveřejněn na internetových stránkách </w:t>
      </w:r>
      <w:hyperlink r:id="rId12" w:history="1">
        <w:r w:rsidRPr="00F22C69">
          <w:t>https://www.ceproas.cz/vyberova-rizeni/zverejneni-poptavek</w:t>
        </w:r>
      </w:hyperlink>
      <w:r w:rsidRPr="00235915">
        <w:t xml:space="preserve"> </w:t>
      </w:r>
    </w:p>
    <w:p w14:paraId="49E6B8F1" w14:textId="76FE426C" w:rsidR="00235915" w:rsidRPr="005F552B" w:rsidRDefault="00235915" w:rsidP="00A04059">
      <w:pPr>
        <w:pStyle w:val="Odstavecseseznamem"/>
        <w:numPr>
          <w:ilvl w:val="1"/>
          <w:numId w:val="24"/>
        </w:numPr>
        <w:ind w:left="567" w:hanging="567"/>
        <w:contextualSpacing w:val="0"/>
        <w:jc w:val="both"/>
      </w:pPr>
      <w:r w:rsidRPr="00235915">
        <w:t xml:space="preserve">Objednatel je oprávněn aktualizovat Registr, a to i v průběhu realizace </w:t>
      </w:r>
      <w:r>
        <w:t xml:space="preserve">Díla a/nebo </w:t>
      </w:r>
      <w:r w:rsidR="006775C2">
        <w:t xml:space="preserve">Výkonu IČ a/nebo </w:t>
      </w:r>
      <w:r>
        <w:t>Výkonu AD</w:t>
      </w:r>
      <w:r w:rsidRPr="00235915">
        <w:t xml:space="preserve">. O každé takové změně je Objednatel povinen Zhotovitele písemně </w:t>
      </w:r>
      <w:r w:rsidRPr="005F552B">
        <w:t>informovat. Písemná podmínka je splněna i tehdy, je-li dané oznámení učiněno emailem s odkazem na platné znění Registru.</w:t>
      </w:r>
    </w:p>
    <w:p w14:paraId="63AAEB37" w14:textId="0CFDDFF3" w:rsidR="00523C90" w:rsidRPr="005F552B" w:rsidRDefault="00235915" w:rsidP="00A04059">
      <w:pPr>
        <w:pStyle w:val="Odstavecseseznamem"/>
        <w:numPr>
          <w:ilvl w:val="1"/>
          <w:numId w:val="24"/>
        </w:numPr>
        <w:tabs>
          <w:tab w:val="left" w:pos="284"/>
        </w:tabs>
        <w:ind w:left="567" w:hanging="567"/>
        <w:contextualSpacing w:val="0"/>
        <w:jc w:val="both"/>
        <w:rPr>
          <w:rFonts w:cs="Arial"/>
        </w:rPr>
      </w:pPr>
      <w:r w:rsidRPr="005F552B">
        <w:t xml:space="preserve">V případě porušení povinností stanovených v Registru je objednatel oprávněn ukládat Zhotoviteli nápravná opatření, včetně přerušení prací, a udělit sankce stanovené v Registru. </w:t>
      </w:r>
    </w:p>
    <w:p w14:paraId="02852E05" w14:textId="4CB5D3EA" w:rsidR="00306073" w:rsidRPr="005F552B" w:rsidRDefault="00DA6A7C" w:rsidP="00A04059">
      <w:pPr>
        <w:pStyle w:val="Odstavecseseznamem"/>
        <w:numPr>
          <w:ilvl w:val="1"/>
          <w:numId w:val="24"/>
        </w:numPr>
        <w:tabs>
          <w:tab w:val="left" w:pos="284"/>
        </w:tabs>
        <w:ind w:left="567" w:hanging="567"/>
        <w:contextualSpacing w:val="0"/>
        <w:jc w:val="both"/>
        <w:rPr>
          <w:rFonts w:cs="Arial"/>
        </w:rPr>
      </w:pPr>
      <w:r w:rsidRPr="005F552B">
        <w:lastRenderedPageBreak/>
        <w:t>Zhotovitel</w:t>
      </w:r>
      <w:r w:rsidR="00306073" w:rsidRPr="005F552B">
        <w:t xml:space="preserve"> prohlašuje, že se seznámil s VOP a Registrem a právům a povinnostem v nich obsažených porozuměl.</w:t>
      </w:r>
    </w:p>
    <w:p w14:paraId="3DDA0D5F" w14:textId="77777777" w:rsidR="00306073" w:rsidRPr="005F552B" w:rsidRDefault="00306073" w:rsidP="00306073">
      <w:pPr>
        <w:pStyle w:val="Odstavecseseznamem"/>
        <w:tabs>
          <w:tab w:val="left" w:pos="284"/>
        </w:tabs>
        <w:ind w:left="567" w:firstLine="0"/>
        <w:contextualSpacing w:val="0"/>
        <w:jc w:val="both"/>
        <w:rPr>
          <w:rFonts w:cs="Arial"/>
        </w:rPr>
      </w:pPr>
    </w:p>
    <w:p w14:paraId="2F0E8907" w14:textId="77777777" w:rsidR="00A726EB" w:rsidRPr="00E96706" w:rsidRDefault="009A5270" w:rsidP="00A726EB">
      <w:pPr>
        <w:tabs>
          <w:tab w:val="left" w:pos="284"/>
          <w:tab w:val="left" w:pos="4962"/>
        </w:tabs>
        <w:spacing w:before="0"/>
        <w:jc w:val="both"/>
        <w:rPr>
          <w:rFonts w:cs="Arial"/>
        </w:rPr>
      </w:pPr>
      <w:r>
        <w:rPr>
          <w:rFonts w:cs="Arial"/>
        </w:rPr>
        <w:t>V Praze dne:</w:t>
      </w:r>
      <w:r>
        <w:rPr>
          <w:rFonts w:cs="Arial"/>
        </w:rPr>
        <w:tab/>
      </w:r>
      <w:r w:rsidR="00A726EB" w:rsidRPr="00E96706">
        <w:rPr>
          <w:rFonts w:cs="Arial"/>
        </w:rPr>
        <w:t>V</w:t>
      </w:r>
      <w:r w:rsidR="00D61F4D">
        <w:rPr>
          <w:rFonts w:cs="Arial"/>
        </w:rPr>
        <w:t> </w:t>
      </w:r>
      <w:r w:rsidR="0032244B">
        <w:rPr>
          <w:rFonts w:cs="Arial"/>
        </w:rPr>
        <w:t>……</w:t>
      </w:r>
      <w:proofErr w:type="gramStart"/>
      <w:r w:rsidR="0032244B">
        <w:rPr>
          <w:rFonts w:cs="Arial"/>
        </w:rPr>
        <w:t>…….</w:t>
      </w:r>
      <w:proofErr w:type="gramEnd"/>
      <w:r w:rsidR="0032244B">
        <w:rPr>
          <w:rFonts w:cs="Arial"/>
        </w:rPr>
        <w:t>.</w:t>
      </w:r>
      <w:r w:rsidR="00A726EB" w:rsidRPr="00E96706">
        <w:rPr>
          <w:rFonts w:cs="Arial"/>
        </w:rPr>
        <w:t xml:space="preserve"> dne: </w:t>
      </w:r>
    </w:p>
    <w:p w14:paraId="5BABA889" w14:textId="77777777" w:rsidR="00A726EB" w:rsidRPr="00E96706" w:rsidRDefault="00A726EB" w:rsidP="00A726EB">
      <w:pPr>
        <w:tabs>
          <w:tab w:val="left" w:pos="284"/>
          <w:tab w:val="left" w:pos="4962"/>
        </w:tabs>
        <w:spacing w:before="0"/>
        <w:jc w:val="both"/>
        <w:rPr>
          <w:rFonts w:cs="Arial"/>
        </w:rPr>
      </w:pPr>
    </w:p>
    <w:p w14:paraId="636D6530" w14:textId="77777777" w:rsidR="00A8669A" w:rsidRDefault="00A8669A" w:rsidP="00A726EB">
      <w:pPr>
        <w:tabs>
          <w:tab w:val="left" w:pos="4962"/>
        </w:tabs>
        <w:spacing w:before="0"/>
        <w:jc w:val="both"/>
        <w:rPr>
          <w:rFonts w:cs="Arial"/>
        </w:rPr>
      </w:pPr>
    </w:p>
    <w:p w14:paraId="76CFBEF9" w14:textId="77777777" w:rsidR="009A5270" w:rsidRDefault="00A726EB" w:rsidP="00A726EB">
      <w:pPr>
        <w:tabs>
          <w:tab w:val="left" w:pos="4962"/>
        </w:tabs>
        <w:spacing w:before="0"/>
        <w:jc w:val="both"/>
        <w:rPr>
          <w:rFonts w:cs="Arial"/>
        </w:rPr>
      </w:pPr>
      <w:r w:rsidRPr="00E96706">
        <w:rPr>
          <w:rFonts w:cs="Arial"/>
        </w:rPr>
        <w:t>Objednatel:</w:t>
      </w:r>
      <w:r w:rsidRPr="00E96706">
        <w:rPr>
          <w:rFonts w:cs="Arial"/>
        </w:rPr>
        <w:tab/>
        <w:t>Zhotovitel:</w:t>
      </w:r>
      <w:r w:rsidR="00D61F4D">
        <w:rPr>
          <w:rFonts w:cs="Arial"/>
        </w:rPr>
        <w:t xml:space="preserve"> </w:t>
      </w:r>
    </w:p>
    <w:p w14:paraId="1ADE3CD0" w14:textId="77777777" w:rsidR="009A5270" w:rsidRDefault="00094EC2" w:rsidP="00A726EB">
      <w:pPr>
        <w:tabs>
          <w:tab w:val="left" w:pos="4962"/>
        </w:tabs>
        <w:spacing w:before="0"/>
        <w:jc w:val="both"/>
        <w:rPr>
          <w:rFonts w:cs="Arial"/>
        </w:rPr>
      </w:pPr>
      <w:r w:rsidRPr="00E96706">
        <w:rPr>
          <w:rFonts w:cs="Arial"/>
        </w:rPr>
        <w:t>ČEPRO, a.s.</w:t>
      </w:r>
      <w:r>
        <w:rPr>
          <w:rFonts w:cs="Arial"/>
        </w:rPr>
        <w:tab/>
      </w:r>
      <w:r w:rsidRPr="00F22C69">
        <w:rPr>
          <w:rFonts w:cs="Arial"/>
          <w:highlight w:val="yellow"/>
        </w:rPr>
        <w:t>[bude doplněno]</w:t>
      </w:r>
    </w:p>
    <w:p w14:paraId="5ACFAFD5" w14:textId="77777777" w:rsidR="009A5270" w:rsidRPr="00E96706" w:rsidRDefault="009A5270" w:rsidP="00A726EB">
      <w:pPr>
        <w:tabs>
          <w:tab w:val="left" w:pos="4962"/>
        </w:tabs>
        <w:spacing w:before="0"/>
        <w:jc w:val="both"/>
        <w:rPr>
          <w:rFonts w:cs="Arial"/>
        </w:rPr>
      </w:pPr>
    </w:p>
    <w:p w14:paraId="6C996807" w14:textId="77777777" w:rsidR="00A726EB" w:rsidRDefault="00A726EB" w:rsidP="00A726EB">
      <w:pPr>
        <w:tabs>
          <w:tab w:val="left" w:pos="4962"/>
        </w:tabs>
        <w:spacing w:before="0"/>
        <w:jc w:val="both"/>
        <w:rPr>
          <w:rFonts w:cs="Arial"/>
        </w:rPr>
      </w:pPr>
    </w:p>
    <w:p w14:paraId="5438B2BA" w14:textId="77777777" w:rsidR="00A8669A" w:rsidRDefault="00A8669A" w:rsidP="00A726EB">
      <w:pPr>
        <w:tabs>
          <w:tab w:val="left" w:pos="4962"/>
        </w:tabs>
        <w:spacing w:before="0"/>
        <w:jc w:val="both"/>
        <w:rPr>
          <w:rFonts w:cs="Arial"/>
        </w:rPr>
      </w:pPr>
    </w:p>
    <w:p w14:paraId="1E2D6FDA" w14:textId="77777777" w:rsidR="00A8669A" w:rsidRPr="00E96706" w:rsidRDefault="00A8669A" w:rsidP="00A726EB">
      <w:pPr>
        <w:tabs>
          <w:tab w:val="left" w:pos="4962"/>
        </w:tabs>
        <w:spacing w:before="0"/>
        <w:jc w:val="both"/>
        <w:rPr>
          <w:rFonts w:cs="Arial"/>
        </w:rPr>
      </w:pPr>
    </w:p>
    <w:p w14:paraId="5028AF59"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14:paraId="43DBC92A" w14:textId="77777777"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r w:rsidR="00094EC2" w:rsidRPr="00747D2C">
        <w:rPr>
          <w:rFonts w:cs="Arial"/>
          <w:highlight w:val="yellow"/>
        </w:rPr>
        <w:t>[bude doplněno]</w:t>
      </w:r>
    </w:p>
    <w:p w14:paraId="61C1364F" w14:textId="77777777"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r w:rsidR="00094EC2" w:rsidRPr="00747D2C">
        <w:rPr>
          <w:rFonts w:cs="Arial"/>
          <w:highlight w:val="yellow"/>
        </w:rPr>
        <w:t>[bude doplněno]</w:t>
      </w:r>
    </w:p>
    <w:p w14:paraId="4C4D5DAC" w14:textId="77777777" w:rsidR="00A726EB" w:rsidRPr="00E96706" w:rsidRDefault="00A726EB" w:rsidP="00A726EB">
      <w:pPr>
        <w:tabs>
          <w:tab w:val="left" w:pos="4962"/>
        </w:tabs>
        <w:spacing w:before="0"/>
        <w:jc w:val="both"/>
        <w:rPr>
          <w:rFonts w:cs="Arial"/>
        </w:rPr>
      </w:pPr>
    </w:p>
    <w:p w14:paraId="4F0F7BAE" w14:textId="77777777" w:rsidR="00A726EB" w:rsidRDefault="00A726EB" w:rsidP="00A726EB">
      <w:pPr>
        <w:tabs>
          <w:tab w:val="left" w:pos="4962"/>
        </w:tabs>
        <w:spacing w:before="0"/>
        <w:jc w:val="both"/>
        <w:rPr>
          <w:rFonts w:cs="Arial"/>
        </w:rPr>
      </w:pPr>
    </w:p>
    <w:p w14:paraId="2008A724" w14:textId="77777777" w:rsidR="009A5270" w:rsidRPr="00E96706" w:rsidRDefault="009A5270" w:rsidP="00A726EB">
      <w:pPr>
        <w:tabs>
          <w:tab w:val="left" w:pos="4962"/>
        </w:tabs>
        <w:spacing w:before="0"/>
        <w:jc w:val="both"/>
        <w:rPr>
          <w:rFonts w:cs="Arial"/>
        </w:rPr>
      </w:pPr>
    </w:p>
    <w:p w14:paraId="0700DD42" w14:textId="77777777" w:rsidR="00A726EB" w:rsidRPr="00E96706" w:rsidRDefault="00A726EB" w:rsidP="00A726EB">
      <w:pPr>
        <w:tabs>
          <w:tab w:val="left" w:pos="4962"/>
        </w:tabs>
        <w:spacing w:before="0"/>
        <w:jc w:val="both"/>
        <w:rPr>
          <w:rFonts w:cs="Arial"/>
        </w:rPr>
      </w:pPr>
    </w:p>
    <w:p w14:paraId="4734E3E6"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14:paraId="5317CDDD" w14:textId="77777777"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r>
      <w:r w:rsidR="00094EC2" w:rsidRPr="00747D2C">
        <w:rPr>
          <w:rFonts w:cs="Arial"/>
          <w:highlight w:val="yellow"/>
        </w:rPr>
        <w:t>[bude doplněno]</w:t>
      </w:r>
    </w:p>
    <w:p w14:paraId="534172EC" w14:textId="45FE1067" w:rsidR="009A5270" w:rsidRDefault="006C0D19" w:rsidP="0032244B">
      <w:pPr>
        <w:tabs>
          <w:tab w:val="left" w:pos="4962"/>
        </w:tabs>
        <w:spacing w:before="0"/>
        <w:ind w:left="4956" w:hanging="4956"/>
        <w:jc w:val="both"/>
        <w:rPr>
          <w:rFonts w:cs="Arial"/>
        </w:rPr>
      </w:pPr>
      <w:r w:rsidRPr="00E96706">
        <w:rPr>
          <w:rFonts w:cs="Arial"/>
        </w:rPr>
        <w:t xml:space="preserve">člen představenstva </w:t>
      </w:r>
      <w:r>
        <w:rPr>
          <w:rFonts w:cs="Arial"/>
        </w:rPr>
        <w:tab/>
      </w:r>
      <w:r w:rsidR="00094EC2" w:rsidRPr="00747D2C">
        <w:rPr>
          <w:rFonts w:cs="Arial"/>
          <w:highlight w:val="yellow"/>
        </w:rPr>
        <w:t>[bude doplněno]</w:t>
      </w:r>
    </w:p>
    <w:p w14:paraId="764B76D9" w14:textId="2F468E3B" w:rsidR="00911105" w:rsidRPr="00E96706" w:rsidRDefault="0021273A" w:rsidP="0032244B">
      <w:pPr>
        <w:tabs>
          <w:tab w:val="left" w:pos="4962"/>
        </w:tabs>
        <w:spacing w:before="0"/>
        <w:ind w:left="4956" w:hanging="4956"/>
        <w:jc w:val="both"/>
        <w:rPr>
          <w:rFonts w:cs="Arial"/>
        </w:rPr>
      </w:pPr>
      <w:r>
        <w:rPr>
          <w:rFonts w:cs="Arial"/>
        </w:rPr>
        <w:t xml:space="preserve"> </w:t>
      </w:r>
    </w:p>
    <w:sectPr w:rsidR="00911105" w:rsidRPr="00E96706">
      <w:headerReference w:type="default" r:id="rId13"/>
      <w:footerReference w:type="default" r:id="rId14"/>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328A3" w14:textId="77777777" w:rsidR="003F4242" w:rsidRDefault="003F4242" w:rsidP="006439F5">
      <w:pPr>
        <w:spacing w:before="0"/>
      </w:pPr>
      <w:r>
        <w:separator/>
      </w:r>
    </w:p>
  </w:endnote>
  <w:endnote w:type="continuationSeparator" w:id="0">
    <w:p w14:paraId="156903C8" w14:textId="77777777" w:rsidR="003F4242" w:rsidRDefault="003F4242"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86A30" w14:textId="77777777" w:rsidR="00D86F63" w:rsidRDefault="00D86F63"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DD5540">
      <w:rPr>
        <w:rStyle w:val="slostrnky"/>
        <w:i/>
        <w:noProof/>
        <w:sz w:val="16"/>
      </w:rPr>
      <w:t>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57228" w14:textId="77777777" w:rsidR="003F4242" w:rsidRDefault="003F4242" w:rsidP="006439F5">
      <w:pPr>
        <w:spacing w:before="0"/>
      </w:pPr>
      <w:r>
        <w:separator/>
      </w:r>
    </w:p>
  </w:footnote>
  <w:footnote w:type="continuationSeparator" w:id="0">
    <w:p w14:paraId="54EF93F8" w14:textId="77777777" w:rsidR="003F4242" w:rsidRDefault="003F4242"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C6942" w14:textId="77777777" w:rsidR="00D86F63" w:rsidRPr="00C312A9" w:rsidRDefault="007173A6" w:rsidP="006439F5">
    <w:pPr>
      <w:pStyle w:val="Zhlav"/>
      <w:tabs>
        <w:tab w:val="clear" w:pos="4536"/>
        <w:tab w:val="clear" w:pos="9072"/>
        <w:tab w:val="left" w:pos="7530"/>
      </w:tabs>
      <w:spacing w:before="0"/>
      <w:rPr>
        <w:rFonts w:ascii="Franklin Gothic Book" w:hAnsi="Franklin Gothic Book" w:cs="Arial"/>
        <w:sz w:val="18"/>
        <w:szCs w:val="18"/>
      </w:rPr>
    </w:pPr>
    <w:r>
      <w:rPr>
        <w:rFonts w:ascii="Franklin Gothic Book" w:hAnsi="Franklin Gothic Book" w:cs="Arial"/>
        <w:sz w:val="18"/>
        <w:szCs w:val="18"/>
      </w:rPr>
      <w:t>Příloha č. 1 Zadávací dokumentace</w:t>
    </w:r>
    <w:r w:rsidR="00D86F63" w:rsidRPr="00C312A9">
      <w:rPr>
        <w:rFonts w:ascii="Franklin Gothic Book" w:hAnsi="Franklin Gothic Book" w:cs="Arial"/>
        <w:sz w:val="18"/>
        <w:szCs w:val="18"/>
      </w:rPr>
      <w:tab/>
    </w:r>
    <w:r w:rsidR="00D86F63" w:rsidRPr="00C312A9">
      <w:rPr>
        <w:rFonts w:ascii="Franklin Gothic Book" w:hAnsi="Franklin Gothic Book" w:cs="Arial"/>
        <w:sz w:val="18"/>
        <w:szCs w:val="18"/>
      </w:rPr>
      <w:tab/>
    </w:r>
  </w:p>
  <w:p w14:paraId="694EEC54" w14:textId="77777777" w:rsidR="00D86F63" w:rsidRDefault="00D86F63" w:rsidP="001100E7">
    <w:pPr>
      <w:rPr>
        <w:color w:val="1F497D"/>
      </w:rPr>
    </w:pPr>
    <w:r>
      <w:rPr>
        <w:rFonts w:ascii="Franklin Gothic Book" w:hAnsi="Franklin Gothic Book" w:cs="Arial"/>
        <w:sz w:val="18"/>
        <w:szCs w:val="18"/>
      </w:rPr>
      <w:tab/>
    </w:r>
    <w:r>
      <w:rPr>
        <w:rFonts w:ascii="Franklin Gothic Book" w:hAnsi="Franklin Gothic Book" w:cs="Arial"/>
        <w:sz w:val="18"/>
        <w:szCs w:val="18"/>
      </w:rPr>
      <w:tab/>
    </w:r>
    <w:r w:rsidRPr="00C312A9">
      <w:rPr>
        <w:rFonts w:ascii="Franklin Gothic Book" w:hAnsi="Franklin Gothic Book" w:cs="Arial"/>
        <w:sz w:val="18"/>
        <w:szCs w:val="18"/>
      </w:rPr>
      <w:t xml:space="preserve">               </w:t>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sidR="007173A6">
      <w:rPr>
        <w:rFonts w:ascii="Franklin Gothic Book" w:hAnsi="Franklin Gothic Book" w:cs="Arial"/>
        <w:sz w:val="18"/>
        <w:szCs w:val="18"/>
      </w:rPr>
      <w:tab/>
    </w:r>
    <w:r>
      <w:rPr>
        <w:rFonts w:ascii="Franklin Gothic Book" w:hAnsi="Franklin Gothic Book" w:cs="Arial"/>
        <w:sz w:val="18"/>
        <w:szCs w:val="18"/>
      </w:rPr>
      <w:t xml:space="preserve"> č</w:t>
    </w:r>
    <w:r w:rsidRPr="00C312A9">
      <w:rPr>
        <w:rFonts w:ascii="Franklin Gothic Book" w:hAnsi="Franklin Gothic Book" w:cs="Arial"/>
        <w:sz w:val="18"/>
        <w:szCs w:val="18"/>
      </w:rPr>
      <w:t xml:space="preserve">. smlouvy </w:t>
    </w:r>
    <w:r>
      <w:rPr>
        <w:rFonts w:ascii="Franklin Gothic Book" w:hAnsi="Franklin Gothic Book" w:cs="Arial"/>
        <w:sz w:val="18"/>
        <w:szCs w:val="18"/>
      </w:rPr>
      <w:t>O</w:t>
    </w:r>
    <w:r w:rsidRPr="00C312A9">
      <w:rPr>
        <w:rFonts w:ascii="Franklin Gothic Book" w:hAnsi="Franklin Gothic Book" w:cs="Arial"/>
        <w:sz w:val="18"/>
        <w:szCs w:val="18"/>
      </w:rPr>
      <w:t xml:space="preserve">bjednatele: </w:t>
    </w:r>
  </w:p>
  <w:p w14:paraId="13CD4D2D" w14:textId="5CA52617" w:rsidR="00D86F63" w:rsidRPr="00C312A9" w:rsidRDefault="00D86F63" w:rsidP="001A35C0">
    <w:pPr>
      <w:pStyle w:val="Zhlav"/>
      <w:spacing w:before="0"/>
      <w:rPr>
        <w:rFonts w:ascii="Franklin Gothic Book" w:hAnsi="Franklin Gothic Book" w:cs="Arial"/>
        <w:sz w:val="18"/>
        <w:szCs w:val="18"/>
        <w:u w:val="single"/>
      </w:rPr>
    </w:pPr>
    <w:r w:rsidRPr="009518C5">
      <w:rPr>
        <w:rFonts w:ascii="Franklin Gothic Book" w:hAnsi="Franklin Gothic Book" w:cs="Arial"/>
        <w:sz w:val="18"/>
        <w:szCs w:val="18"/>
      </w:rPr>
      <w:t xml:space="preserve">VŘ č. </w:t>
    </w:r>
    <w:r w:rsidR="009518C5" w:rsidRPr="009518C5">
      <w:rPr>
        <w:rFonts w:ascii="Franklin Gothic Book" w:hAnsi="Franklin Gothic Book" w:cs="Arial"/>
        <w:sz w:val="18"/>
        <w:szCs w:val="18"/>
      </w:rPr>
      <w:t>004</w:t>
    </w:r>
    <w:r w:rsidRPr="009518C5">
      <w:rPr>
        <w:rFonts w:ascii="Franklin Gothic Book" w:hAnsi="Franklin Gothic Book" w:cs="Arial"/>
        <w:sz w:val="18"/>
        <w:szCs w:val="18"/>
      </w:rPr>
      <w:t>/</w:t>
    </w:r>
    <w:r w:rsidR="00472C48" w:rsidRPr="009518C5">
      <w:rPr>
        <w:rFonts w:ascii="Franklin Gothic Book" w:hAnsi="Franklin Gothic Book" w:cs="Arial"/>
        <w:sz w:val="18"/>
        <w:szCs w:val="18"/>
      </w:rPr>
      <w:t>23</w:t>
    </w:r>
    <w:r w:rsidRPr="009518C5">
      <w:rPr>
        <w:rFonts w:ascii="Franklin Gothic Book" w:hAnsi="Franklin Gothic Book" w:cs="Arial"/>
        <w:sz w:val="18"/>
        <w:szCs w:val="18"/>
      </w:rPr>
      <w:t xml:space="preserve">/OCN    </w:t>
    </w:r>
    <w:r w:rsidRPr="009518C5">
      <w:rPr>
        <w:rFonts w:ascii="Franklin Gothic Book" w:hAnsi="Franklin Gothic Book" w:cs="Arial"/>
        <w:sz w:val="18"/>
        <w:szCs w:val="18"/>
      </w:rPr>
      <w:tab/>
      <w:t xml:space="preserve">                                                                                                </w:t>
    </w:r>
    <w:r w:rsidRPr="00C312A9">
      <w:rPr>
        <w:rFonts w:ascii="Franklin Gothic Book" w:hAnsi="Franklin Gothic Book" w:cs="Arial"/>
        <w:sz w:val="18"/>
        <w:szCs w:val="18"/>
        <w:u w:val="single"/>
      </w:rPr>
      <w:t xml:space="preserve">č. smlouvy </w:t>
    </w:r>
    <w:r>
      <w:rPr>
        <w:rFonts w:ascii="Franklin Gothic Book" w:hAnsi="Franklin Gothic Book" w:cs="Arial"/>
        <w:sz w:val="18"/>
        <w:szCs w:val="18"/>
        <w:u w:val="single"/>
      </w:rPr>
      <w:t>Z</w:t>
    </w:r>
    <w:r w:rsidRPr="00C312A9">
      <w:rPr>
        <w:rFonts w:ascii="Franklin Gothic Book" w:hAnsi="Franklin Gothic Book" w:cs="Arial"/>
        <w:sz w:val="18"/>
        <w:szCs w:val="18"/>
        <w:u w:val="single"/>
      </w:rPr>
      <w:t>hotovitele:</w:t>
    </w:r>
  </w:p>
  <w:p w14:paraId="46167816" w14:textId="77777777" w:rsidR="00D86F63" w:rsidRPr="001A35C0" w:rsidRDefault="00D86F63"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863A6F"/>
    <w:multiLevelType w:val="multilevel"/>
    <w:tmpl w:val="073A9112"/>
    <w:lvl w:ilvl="0">
      <w:start w:val="6"/>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 w15:restartNumberingAfterBreak="0">
    <w:nsid w:val="06A63226"/>
    <w:multiLevelType w:val="hybridMultilevel"/>
    <w:tmpl w:val="2E46A2A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07BE3BB9"/>
    <w:multiLevelType w:val="multilevel"/>
    <w:tmpl w:val="E83CC5EC"/>
    <w:lvl w:ilvl="0">
      <w:start w:val="12"/>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5"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2E47ADE"/>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747EC5"/>
    <w:multiLevelType w:val="multilevel"/>
    <w:tmpl w:val="277059D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140353"/>
    <w:multiLevelType w:val="multilevel"/>
    <w:tmpl w:val="89D8CC8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354295"/>
    <w:multiLevelType w:val="multilevel"/>
    <w:tmpl w:val="177A2CFC"/>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1E87411"/>
    <w:multiLevelType w:val="multilevel"/>
    <w:tmpl w:val="E2D214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6000AF"/>
    <w:multiLevelType w:val="multilevel"/>
    <w:tmpl w:val="7D385DB2"/>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rPr>
    </w:lvl>
    <w:lvl w:ilvl="2">
      <w:start w:val="1"/>
      <w:numFmt w:val="decimal"/>
      <w:lvlText w:val="2%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1E6F8B"/>
    <w:multiLevelType w:val="multilevel"/>
    <w:tmpl w:val="D2D2651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DB53C9"/>
    <w:multiLevelType w:val="multilevel"/>
    <w:tmpl w:val="3F8082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A9A61C1"/>
    <w:multiLevelType w:val="hybridMultilevel"/>
    <w:tmpl w:val="EBD4BE0E"/>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1582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19"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15:restartNumberingAfterBreak="0">
    <w:nsid w:val="53355F6C"/>
    <w:multiLevelType w:val="hybridMultilevel"/>
    <w:tmpl w:val="C338F856"/>
    <w:lvl w:ilvl="0" w:tplc="FC82BB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E2658C"/>
    <w:multiLevelType w:val="multilevel"/>
    <w:tmpl w:val="E4C026FE"/>
    <w:lvl w:ilvl="0">
      <w:start w:val="5"/>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5B953542"/>
    <w:multiLevelType w:val="multilevel"/>
    <w:tmpl w:val="C638DEC8"/>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240BCB"/>
    <w:multiLevelType w:val="hybridMultilevel"/>
    <w:tmpl w:val="DF323550"/>
    <w:lvl w:ilvl="0" w:tplc="F7A86D8A">
      <w:start w:val="1"/>
      <w:numFmt w:val="bullet"/>
      <w:lvlText w:val="-"/>
      <w:lvlJc w:val="left"/>
      <w:pPr>
        <w:ind w:left="1647" w:hanging="360"/>
      </w:pPr>
      <w:rPr>
        <w:rFonts w:ascii="Arial" w:eastAsia="Times New Roman" w:hAnsi="Arial" w:cs="Aria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5"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04202F"/>
    <w:multiLevelType w:val="multilevel"/>
    <w:tmpl w:val="8564EB62"/>
    <w:lvl w:ilvl="0">
      <w:start w:val="1"/>
      <w:numFmt w:val="ordinal"/>
      <w:pStyle w:val="01-L"/>
      <w:suff w:val="space"/>
      <w:lvlText w:val="Čl. %1"/>
      <w:lvlJc w:val="left"/>
      <w:pPr>
        <w:ind w:left="6692" w:hanging="454"/>
      </w:pPr>
      <w:rPr>
        <w:rFonts w:hint="default"/>
        <w:b/>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8" w15:restartNumberingAfterBreak="0">
    <w:nsid w:val="715A6BB9"/>
    <w:multiLevelType w:val="multilevel"/>
    <w:tmpl w:val="CE88EF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711031568">
    <w:abstractNumId w:val="21"/>
  </w:num>
  <w:num w:numId="2" w16cid:durableId="1579441504">
    <w:abstractNumId w:val="5"/>
  </w:num>
  <w:num w:numId="3" w16cid:durableId="962033164">
    <w:abstractNumId w:val="25"/>
  </w:num>
  <w:num w:numId="4" w16cid:durableId="1720786172">
    <w:abstractNumId w:val="3"/>
  </w:num>
  <w:num w:numId="5" w16cid:durableId="1597130540">
    <w:abstractNumId w:val="19"/>
  </w:num>
  <w:num w:numId="6" w16cid:durableId="1523786445">
    <w:abstractNumId w:val="26"/>
  </w:num>
  <w:num w:numId="7" w16cid:durableId="415440299">
    <w:abstractNumId w:val="29"/>
  </w:num>
  <w:num w:numId="8" w16cid:durableId="827138272">
    <w:abstractNumId w:val="27"/>
  </w:num>
  <w:num w:numId="9" w16cid:durableId="758870587">
    <w:abstractNumId w:val="15"/>
  </w:num>
  <w:num w:numId="10" w16cid:durableId="1524399364">
    <w:abstractNumId w:val="16"/>
  </w:num>
  <w:num w:numId="11" w16cid:durableId="138767649">
    <w:abstractNumId w:val="1"/>
  </w:num>
  <w:num w:numId="12" w16cid:durableId="204486069">
    <w:abstractNumId w:val="18"/>
  </w:num>
  <w:num w:numId="13" w16cid:durableId="578757140">
    <w:abstractNumId w:val="22"/>
  </w:num>
  <w:num w:numId="14" w16cid:durableId="1782526687">
    <w:abstractNumId w:val="2"/>
  </w:num>
  <w:num w:numId="15" w16cid:durableId="1058093734">
    <w:abstractNumId w:val="10"/>
  </w:num>
  <w:num w:numId="16" w16cid:durableId="278143088">
    <w:abstractNumId w:val="13"/>
  </w:num>
  <w:num w:numId="17" w16cid:durableId="727344013">
    <w:abstractNumId w:val="9"/>
  </w:num>
  <w:num w:numId="18" w16cid:durableId="878858353">
    <w:abstractNumId w:val="8"/>
  </w:num>
  <w:num w:numId="19" w16cid:durableId="178199100">
    <w:abstractNumId w:val="23"/>
  </w:num>
  <w:num w:numId="20" w16cid:durableId="1627614403">
    <w:abstractNumId w:val="4"/>
  </w:num>
  <w:num w:numId="21" w16cid:durableId="275990532">
    <w:abstractNumId w:val="17"/>
  </w:num>
  <w:num w:numId="22" w16cid:durableId="1880974463">
    <w:abstractNumId w:val="6"/>
  </w:num>
  <w:num w:numId="23" w16cid:durableId="734282887">
    <w:abstractNumId w:val="12"/>
  </w:num>
  <w:num w:numId="24" w16cid:durableId="1463034465">
    <w:abstractNumId w:val="7"/>
  </w:num>
  <w:num w:numId="25" w16cid:durableId="1894462857">
    <w:abstractNumId w:val="11"/>
  </w:num>
  <w:num w:numId="26" w16cid:durableId="534124110">
    <w:abstractNumId w:val="28"/>
  </w:num>
  <w:num w:numId="27" w16cid:durableId="230700081">
    <w:abstractNumId w:val="20"/>
  </w:num>
  <w:num w:numId="28" w16cid:durableId="1858538567">
    <w:abstractNumId w:val="14"/>
  </w:num>
  <w:num w:numId="29" w16cid:durableId="393234693">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Ševecová Ivana">
    <w15:presenceInfo w15:providerId="AD" w15:userId="S::ivana.sevecova@ceproas.cz::1163384b-5bfc-4e3a-a8b7-447f00b68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3050"/>
    <w:rsid w:val="00013088"/>
    <w:rsid w:val="00014560"/>
    <w:rsid w:val="00020012"/>
    <w:rsid w:val="000238FE"/>
    <w:rsid w:val="00026315"/>
    <w:rsid w:val="00026638"/>
    <w:rsid w:val="000331BE"/>
    <w:rsid w:val="000365DF"/>
    <w:rsid w:val="000375F7"/>
    <w:rsid w:val="00043638"/>
    <w:rsid w:val="0005169C"/>
    <w:rsid w:val="00052886"/>
    <w:rsid w:val="00053641"/>
    <w:rsid w:val="00053A85"/>
    <w:rsid w:val="000569F5"/>
    <w:rsid w:val="00073A00"/>
    <w:rsid w:val="00074DDF"/>
    <w:rsid w:val="00077CE0"/>
    <w:rsid w:val="00081898"/>
    <w:rsid w:val="000835AB"/>
    <w:rsid w:val="00083831"/>
    <w:rsid w:val="00083E42"/>
    <w:rsid w:val="00085399"/>
    <w:rsid w:val="0009266D"/>
    <w:rsid w:val="000939AD"/>
    <w:rsid w:val="00094EC2"/>
    <w:rsid w:val="000A4B24"/>
    <w:rsid w:val="000A54A9"/>
    <w:rsid w:val="000C037B"/>
    <w:rsid w:val="000C0CC4"/>
    <w:rsid w:val="000C36B9"/>
    <w:rsid w:val="000E0F52"/>
    <w:rsid w:val="000E1312"/>
    <w:rsid w:val="000E2AE4"/>
    <w:rsid w:val="000E4630"/>
    <w:rsid w:val="000E4D68"/>
    <w:rsid w:val="000F0473"/>
    <w:rsid w:val="000F6C24"/>
    <w:rsid w:val="000F711C"/>
    <w:rsid w:val="001100E7"/>
    <w:rsid w:val="001105DD"/>
    <w:rsid w:val="0011302B"/>
    <w:rsid w:val="00113CFE"/>
    <w:rsid w:val="00117E93"/>
    <w:rsid w:val="00126888"/>
    <w:rsid w:val="001340B1"/>
    <w:rsid w:val="001373D1"/>
    <w:rsid w:val="0014327A"/>
    <w:rsid w:val="00144613"/>
    <w:rsid w:val="00145ED9"/>
    <w:rsid w:val="00147BF0"/>
    <w:rsid w:val="001537C6"/>
    <w:rsid w:val="0015584F"/>
    <w:rsid w:val="0016002E"/>
    <w:rsid w:val="00174A1F"/>
    <w:rsid w:val="001777D4"/>
    <w:rsid w:val="001930EC"/>
    <w:rsid w:val="0019591D"/>
    <w:rsid w:val="00195AB9"/>
    <w:rsid w:val="00197C61"/>
    <w:rsid w:val="001A034B"/>
    <w:rsid w:val="001A0517"/>
    <w:rsid w:val="001A35C0"/>
    <w:rsid w:val="001B40F3"/>
    <w:rsid w:val="001C64AB"/>
    <w:rsid w:val="001D1278"/>
    <w:rsid w:val="001E7337"/>
    <w:rsid w:val="001F2185"/>
    <w:rsid w:val="001F348C"/>
    <w:rsid w:val="001F6223"/>
    <w:rsid w:val="00201224"/>
    <w:rsid w:val="00206670"/>
    <w:rsid w:val="0021273A"/>
    <w:rsid w:val="00221B32"/>
    <w:rsid w:val="0022229F"/>
    <w:rsid w:val="00223EF1"/>
    <w:rsid w:val="00227032"/>
    <w:rsid w:val="002336B3"/>
    <w:rsid w:val="002346D6"/>
    <w:rsid w:val="00235915"/>
    <w:rsid w:val="00242782"/>
    <w:rsid w:val="002448ED"/>
    <w:rsid w:val="00245D65"/>
    <w:rsid w:val="00247246"/>
    <w:rsid w:val="00250804"/>
    <w:rsid w:val="00257224"/>
    <w:rsid w:val="0026008D"/>
    <w:rsid w:val="0026465D"/>
    <w:rsid w:val="00275DEF"/>
    <w:rsid w:val="00281CCB"/>
    <w:rsid w:val="00284C6A"/>
    <w:rsid w:val="00294D92"/>
    <w:rsid w:val="002955E1"/>
    <w:rsid w:val="002C013A"/>
    <w:rsid w:val="002D2F12"/>
    <w:rsid w:val="002D32B7"/>
    <w:rsid w:val="002E41E4"/>
    <w:rsid w:val="002F0BEF"/>
    <w:rsid w:val="002F15A2"/>
    <w:rsid w:val="002F19E6"/>
    <w:rsid w:val="002F6D83"/>
    <w:rsid w:val="002F7A45"/>
    <w:rsid w:val="003053AF"/>
    <w:rsid w:val="00305C75"/>
    <w:rsid w:val="00306073"/>
    <w:rsid w:val="00313346"/>
    <w:rsid w:val="00322268"/>
    <w:rsid w:val="0032244B"/>
    <w:rsid w:val="00331C35"/>
    <w:rsid w:val="00332BA0"/>
    <w:rsid w:val="0034106D"/>
    <w:rsid w:val="0034222B"/>
    <w:rsid w:val="0035347E"/>
    <w:rsid w:val="00362BCE"/>
    <w:rsid w:val="00363AE8"/>
    <w:rsid w:val="0036568D"/>
    <w:rsid w:val="003700E5"/>
    <w:rsid w:val="003712E0"/>
    <w:rsid w:val="00380123"/>
    <w:rsid w:val="00380393"/>
    <w:rsid w:val="00382730"/>
    <w:rsid w:val="00386AA6"/>
    <w:rsid w:val="003873D6"/>
    <w:rsid w:val="00392DD4"/>
    <w:rsid w:val="003A00A5"/>
    <w:rsid w:val="003A2AF7"/>
    <w:rsid w:val="003A54B9"/>
    <w:rsid w:val="003A7675"/>
    <w:rsid w:val="003B3917"/>
    <w:rsid w:val="003B39C0"/>
    <w:rsid w:val="003C067D"/>
    <w:rsid w:val="003C0C25"/>
    <w:rsid w:val="003C10B3"/>
    <w:rsid w:val="003C1ECC"/>
    <w:rsid w:val="003C4E85"/>
    <w:rsid w:val="003D169C"/>
    <w:rsid w:val="003D3A0A"/>
    <w:rsid w:val="003E72A0"/>
    <w:rsid w:val="003E78A3"/>
    <w:rsid w:val="003F4242"/>
    <w:rsid w:val="003F729E"/>
    <w:rsid w:val="004001FA"/>
    <w:rsid w:val="0040319A"/>
    <w:rsid w:val="004064C5"/>
    <w:rsid w:val="00406AF2"/>
    <w:rsid w:val="004071A9"/>
    <w:rsid w:val="004076DD"/>
    <w:rsid w:val="004125E7"/>
    <w:rsid w:val="00413EB2"/>
    <w:rsid w:val="004140E6"/>
    <w:rsid w:val="00421DFA"/>
    <w:rsid w:val="00421E03"/>
    <w:rsid w:val="00422093"/>
    <w:rsid w:val="0042497E"/>
    <w:rsid w:val="00426AA6"/>
    <w:rsid w:val="00430C6E"/>
    <w:rsid w:val="004317A0"/>
    <w:rsid w:val="00436D0E"/>
    <w:rsid w:val="00442B06"/>
    <w:rsid w:val="00446E85"/>
    <w:rsid w:val="00450CC3"/>
    <w:rsid w:val="004548B1"/>
    <w:rsid w:val="00456967"/>
    <w:rsid w:val="00457EB4"/>
    <w:rsid w:val="0046258A"/>
    <w:rsid w:val="00462655"/>
    <w:rsid w:val="00465613"/>
    <w:rsid w:val="00466B04"/>
    <w:rsid w:val="00466DB3"/>
    <w:rsid w:val="00471AA7"/>
    <w:rsid w:val="00472C48"/>
    <w:rsid w:val="00474883"/>
    <w:rsid w:val="0047616F"/>
    <w:rsid w:val="00477DCB"/>
    <w:rsid w:val="00482EBF"/>
    <w:rsid w:val="00493E57"/>
    <w:rsid w:val="004978C5"/>
    <w:rsid w:val="004B4AFC"/>
    <w:rsid w:val="004B4EFF"/>
    <w:rsid w:val="004B5414"/>
    <w:rsid w:val="004B70B4"/>
    <w:rsid w:val="004C3071"/>
    <w:rsid w:val="004C7220"/>
    <w:rsid w:val="004C75DE"/>
    <w:rsid w:val="004D68FE"/>
    <w:rsid w:val="004F18DF"/>
    <w:rsid w:val="004F4CEC"/>
    <w:rsid w:val="004F79F1"/>
    <w:rsid w:val="0050554A"/>
    <w:rsid w:val="00507E0D"/>
    <w:rsid w:val="00513A38"/>
    <w:rsid w:val="00514EBF"/>
    <w:rsid w:val="00517499"/>
    <w:rsid w:val="00523C90"/>
    <w:rsid w:val="005243B0"/>
    <w:rsid w:val="00525FF7"/>
    <w:rsid w:val="00536C02"/>
    <w:rsid w:val="00537CF6"/>
    <w:rsid w:val="00540B1D"/>
    <w:rsid w:val="00541D58"/>
    <w:rsid w:val="0055004C"/>
    <w:rsid w:val="00550174"/>
    <w:rsid w:val="00553A88"/>
    <w:rsid w:val="00557790"/>
    <w:rsid w:val="0057059D"/>
    <w:rsid w:val="005725CD"/>
    <w:rsid w:val="0057564C"/>
    <w:rsid w:val="00575BF9"/>
    <w:rsid w:val="00585367"/>
    <w:rsid w:val="00586B4D"/>
    <w:rsid w:val="005929B1"/>
    <w:rsid w:val="00592CBE"/>
    <w:rsid w:val="005B17F5"/>
    <w:rsid w:val="005B5E87"/>
    <w:rsid w:val="005C01DA"/>
    <w:rsid w:val="005C0636"/>
    <w:rsid w:val="005C1119"/>
    <w:rsid w:val="005C4EA4"/>
    <w:rsid w:val="005C57EE"/>
    <w:rsid w:val="005C6763"/>
    <w:rsid w:val="005C72FB"/>
    <w:rsid w:val="005D10F2"/>
    <w:rsid w:val="005D18F3"/>
    <w:rsid w:val="005D37A9"/>
    <w:rsid w:val="005D494C"/>
    <w:rsid w:val="005D70A3"/>
    <w:rsid w:val="005E06CB"/>
    <w:rsid w:val="005E36A7"/>
    <w:rsid w:val="005F2EBC"/>
    <w:rsid w:val="005F552B"/>
    <w:rsid w:val="005F775B"/>
    <w:rsid w:val="00605621"/>
    <w:rsid w:val="00613000"/>
    <w:rsid w:val="006141F5"/>
    <w:rsid w:val="00614706"/>
    <w:rsid w:val="00616BA9"/>
    <w:rsid w:val="00621F3C"/>
    <w:rsid w:val="00624125"/>
    <w:rsid w:val="00624C7D"/>
    <w:rsid w:val="00626CA0"/>
    <w:rsid w:val="00627F01"/>
    <w:rsid w:val="0063315B"/>
    <w:rsid w:val="00634EA3"/>
    <w:rsid w:val="006439F5"/>
    <w:rsid w:val="006454D1"/>
    <w:rsid w:val="00646E1D"/>
    <w:rsid w:val="0064751A"/>
    <w:rsid w:val="00650E5F"/>
    <w:rsid w:val="00652942"/>
    <w:rsid w:val="00654D5E"/>
    <w:rsid w:val="006601B5"/>
    <w:rsid w:val="00662A26"/>
    <w:rsid w:val="006727CF"/>
    <w:rsid w:val="00674EC1"/>
    <w:rsid w:val="006775C2"/>
    <w:rsid w:val="00677947"/>
    <w:rsid w:val="00691296"/>
    <w:rsid w:val="006C0D19"/>
    <w:rsid w:val="006D4872"/>
    <w:rsid w:val="006E4425"/>
    <w:rsid w:val="006E55ED"/>
    <w:rsid w:val="006E5EF7"/>
    <w:rsid w:val="006F0AF7"/>
    <w:rsid w:val="006F2BFE"/>
    <w:rsid w:val="006F6199"/>
    <w:rsid w:val="00701B14"/>
    <w:rsid w:val="00707749"/>
    <w:rsid w:val="00707CC5"/>
    <w:rsid w:val="00711E7E"/>
    <w:rsid w:val="007173A6"/>
    <w:rsid w:val="007214B2"/>
    <w:rsid w:val="00721A45"/>
    <w:rsid w:val="00723DEB"/>
    <w:rsid w:val="00724121"/>
    <w:rsid w:val="007273EE"/>
    <w:rsid w:val="007343B9"/>
    <w:rsid w:val="00735565"/>
    <w:rsid w:val="00743A23"/>
    <w:rsid w:val="007503E7"/>
    <w:rsid w:val="00750700"/>
    <w:rsid w:val="00751891"/>
    <w:rsid w:val="00756969"/>
    <w:rsid w:val="00761E47"/>
    <w:rsid w:val="007621D3"/>
    <w:rsid w:val="00770E1E"/>
    <w:rsid w:val="00773552"/>
    <w:rsid w:val="007843B5"/>
    <w:rsid w:val="00790F94"/>
    <w:rsid w:val="00792385"/>
    <w:rsid w:val="007A07BA"/>
    <w:rsid w:val="007A32F9"/>
    <w:rsid w:val="007A70C4"/>
    <w:rsid w:val="007B5A6A"/>
    <w:rsid w:val="007C7973"/>
    <w:rsid w:val="007D0DF2"/>
    <w:rsid w:val="007E32F3"/>
    <w:rsid w:val="007E4EE8"/>
    <w:rsid w:val="007E5739"/>
    <w:rsid w:val="007F218F"/>
    <w:rsid w:val="007F28E6"/>
    <w:rsid w:val="007F2DE8"/>
    <w:rsid w:val="007F393F"/>
    <w:rsid w:val="007F3FA7"/>
    <w:rsid w:val="007F4D28"/>
    <w:rsid w:val="008008E2"/>
    <w:rsid w:val="008054CE"/>
    <w:rsid w:val="00807406"/>
    <w:rsid w:val="008157DC"/>
    <w:rsid w:val="00822C24"/>
    <w:rsid w:val="0082571F"/>
    <w:rsid w:val="00825AF7"/>
    <w:rsid w:val="00831B08"/>
    <w:rsid w:val="00841481"/>
    <w:rsid w:val="008459DF"/>
    <w:rsid w:val="00860F6B"/>
    <w:rsid w:val="00862BBA"/>
    <w:rsid w:val="00867468"/>
    <w:rsid w:val="00871F0F"/>
    <w:rsid w:val="00882650"/>
    <w:rsid w:val="008848D0"/>
    <w:rsid w:val="00884C5A"/>
    <w:rsid w:val="00885F47"/>
    <w:rsid w:val="00886077"/>
    <w:rsid w:val="00886DCA"/>
    <w:rsid w:val="00891909"/>
    <w:rsid w:val="0089544B"/>
    <w:rsid w:val="00897484"/>
    <w:rsid w:val="008979F7"/>
    <w:rsid w:val="008A0F8F"/>
    <w:rsid w:val="008A569A"/>
    <w:rsid w:val="008A7A60"/>
    <w:rsid w:val="008B0C3F"/>
    <w:rsid w:val="008C6A7C"/>
    <w:rsid w:val="008D39A4"/>
    <w:rsid w:val="008D55D8"/>
    <w:rsid w:val="008F1F96"/>
    <w:rsid w:val="008F5DE3"/>
    <w:rsid w:val="00900A0D"/>
    <w:rsid w:val="00900F58"/>
    <w:rsid w:val="00910A06"/>
    <w:rsid w:val="00911105"/>
    <w:rsid w:val="00911BDE"/>
    <w:rsid w:val="009122E3"/>
    <w:rsid w:val="00914A55"/>
    <w:rsid w:val="00917840"/>
    <w:rsid w:val="00922865"/>
    <w:rsid w:val="00932E9A"/>
    <w:rsid w:val="00934525"/>
    <w:rsid w:val="009364B1"/>
    <w:rsid w:val="00947886"/>
    <w:rsid w:val="009502F4"/>
    <w:rsid w:val="009518C5"/>
    <w:rsid w:val="00951994"/>
    <w:rsid w:val="00960079"/>
    <w:rsid w:val="009603BA"/>
    <w:rsid w:val="00974649"/>
    <w:rsid w:val="009767D4"/>
    <w:rsid w:val="0098230E"/>
    <w:rsid w:val="00982AAA"/>
    <w:rsid w:val="009941D6"/>
    <w:rsid w:val="009A0B01"/>
    <w:rsid w:val="009A5270"/>
    <w:rsid w:val="009B3B06"/>
    <w:rsid w:val="009B6B32"/>
    <w:rsid w:val="009C28DA"/>
    <w:rsid w:val="009C46DD"/>
    <w:rsid w:val="009C54BC"/>
    <w:rsid w:val="009D6632"/>
    <w:rsid w:val="009D6B49"/>
    <w:rsid w:val="009E2D03"/>
    <w:rsid w:val="009F2234"/>
    <w:rsid w:val="009F2DE9"/>
    <w:rsid w:val="00A025D2"/>
    <w:rsid w:val="00A030D6"/>
    <w:rsid w:val="00A04059"/>
    <w:rsid w:val="00A102CB"/>
    <w:rsid w:val="00A2077E"/>
    <w:rsid w:val="00A22B17"/>
    <w:rsid w:val="00A23232"/>
    <w:rsid w:val="00A27503"/>
    <w:rsid w:val="00A27ACA"/>
    <w:rsid w:val="00A303B2"/>
    <w:rsid w:val="00A32251"/>
    <w:rsid w:val="00A45548"/>
    <w:rsid w:val="00A470B9"/>
    <w:rsid w:val="00A5260C"/>
    <w:rsid w:val="00A60708"/>
    <w:rsid w:val="00A63A19"/>
    <w:rsid w:val="00A726EB"/>
    <w:rsid w:val="00A758F6"/>
    <w:rsid w:val="00A7714E"/>
    <w:rsid w:val="00A7749B"/>
    <w:rsid w:val="00A8595D"/>
    <w:rsid w:val="00A86435"/>
    <w:rsid w:val="00A8669A"/>
    <w:rsid w:val="00A87D56"/>
    <w:rsid w:val="00A90F53"/>
    <w:rsid w:val="00AA1686"/>
    <w:rsid w:val="00AA272C"/>
    <w:rsid w:val="00AA51EE"/>
    <w:rsid w:val="00AA6415"/>
    <w:rsid w:val="00AA697F"/>
    <w:rsid w:val="00AB1192"/>
    <w:rsid w:val="00AB6EE6"/>
    <w:rsid w:val="00AC5304"/>
    <w:rsid w:val="00AC7F93"/>
    <w:rsid w:val="00AE5A89"/>
    <w:rsid w:val="00AF1709"/>
    <w:rsid w:val="00B06883"/>
    <w:rsid w:val="00B07BA5"/>
    <w:rsid w:val="00B1388D"/>
    <w:rsid w:val="00B15FCE"/>
    <w:rsid w:val="00B21FD6"/>
    <w:rsid w:val="00B242FF"/>
    <w:rsid w:val="00B243C1"/>
    <w:rsid w:val="00B369EA"/>
    <w:rsid w:val="00B466BF"/>
    <w:rsid w:val="00B52B87"/>
    <w:rsid w:val="00B53A60"/>
    <w:rsid w:val="00B5746C"/>
    <w:rsid w:val="00B61B16"/>
    <w:rsid w:val="00B64BD9"/>
    <w:rsid w:val="00B65893"/>
    <w:rsid w:val="00B658A3"/>
    <w:rsid w:val="00B76CB8"/>
    <w:rsid w:val="00B7771B"/>
    <w:rsid w:val="00B92BB4"/>
    <w:rsid w:val="00B93121"/>
    <w:rsid w:val="00BA0EF3"/>
    <w:rsid w:val="00BB2690"/>
    <w:rsid w:val="00BB607F"/>
    <w:rsid w:val="00BB7F44"/>
    <w:rsid w:val="00BC29F0"/>
    <w:rsid w:val="00BD0AC8"/>
    <w:rsid w:val="00BD1242"/>
    <w:rsid w:val="00BD4E53"/>
    <w:rsid w:val="00BD50EE"/>
    <w:rsid w:val="00BD5C98"/>
    <w:rsid w:val="00BD6FEC"/>
    <w:rsid w:val="00BE0272"/>
    <w:rsid w:val="00BE059B"/>
    <w:rsid w:val="00BE3A49"/>
    <w:rsid w:val="00BE4334"/>
    <w:rsid w:val="00BF6ABF"/>
    <w:rsid w:val="00BF79F9"/>
    <w:rsid w:val="00C024FE"/>
    <w:rsid w:val="00C06648"/>
    <w:rsid w:val="00C11D8C"/>
    <w:rsid w:val="00C22486"/>
    <w:rsid w:val="00C22E57"/>
    <w:rsid w:val="00C24D15"/>
    <w:rsid w:val="00C25ECB"/>
    <w:rsid w:val="00C3129C"/>
    <w:rsid w:val="00C312A9"/>
    <w:rsid w:val="00C3170B"/>
    <w:rsid w:val="00C32DE3"/>
    <w:rsid w:val="00C33082"/>
    <w:rsid w:val="00C35669"/>
    <w:rsid w:val="00C367B5"/>
    <w:rsid w:val="00C4102F"/>
    <w:rsid w:val="00C4213D"/>
    <w:rsid w:val="00C4420E"/>
    <w:rsid w:val="00C46E2A"/>
    <w:rsid w:val="00C47C44"/>
    <w:rsid w:val="00C5699F"/>
    <w:rsid w:val="00C577A3"/>
    <w:rsid w:val="00C6482E"/>
    <w:rsid w:val="00C6639B"/>
    <w:rsid w:val="00C716F2"/>
    <w:rsid w:val="00C77D2A"/>
    <w:rsid w:val="00C8026E"/>
    <w:rsid w:val="00C8078E"/>
    <w:rsid w:val="00C91BB5"/>
    <w:rsid w:val="00CA359F"/>
    <w:rsid w:val="00CB5274"/>
    <w:rsid w:val="00CB613A"/>
    <w:rsid w:val="00CB7303"/>
    <w:rsid w:val="00CC1CC8"/>
    <w:rsid w:val="00CC3CB3"/>
    <w:rsid w:val="00CC5E89"/>
    <w:rsid w:val="00CD6702"/>
    <w:rsid w:val="00CD7300"/>
    <w:rsid w:val="00CE1379"/>
    <w:rsid w:val="00CE7A11"/>
    <w:rsid w:val="00CE7C5E"/>
    <w:rsid w:val="00CF46FB"/>
    <w:rsid w:val="00CF6B64"/>
    <w:rsid w:val="00D01632"/>
    <w:rsid w:val="00D05363"/>
    <w:rsid w:val="00D05B8B"/>
    <w:rsid w:val="00D06F20"/>
    <w:rsid w:val="00D128F5"/>
    <w:rsid w:val="00D14006"/>
    <w:rsid w:val="00D337ED"/>
    <w:rsid w:val="00D405AE"/>
    <w:rsid w:val="00D44A85"/>
    <w:rsid w:val="00D46523"/>
    <w:rsid w:val="00D5356D"/>
    <w:rsid w:val="00D61F4D"/>
    <w:rsid w:val="00D6708C"/>
    <w:rsid w:val="00D73CB4"/>
    <w:rsid w:val="00D81C91"/>
    <w:rsid w:val="00D84138"/>
    <w:rsid w:val="00D8598D"/>
    <w:rsid w:val="00D86F63"/>
    <w:rsid w:val="00D939B3"/>
    <w:rsid w:val="00DA2CCC"/>
    <w:rsid w:val="00DA550B"/>
    <w:rsid w:val="00DA5B51"/>
    <w:rsid w:val="00DA6A7C"/>
    <w:rsid w:val="00DB12A3"/>
    <w:rsid w:val="00DB4EEF"/>
    <w:rsid w:val="00DC0C4A"/>
    <w:rsid w:val="00DC4043"/>
    <w:rsid w:val="00DD08DD"/>
    <w:rsid w:val="00DD13F8"/>
    <w:rsid w:val="00DD2CB2"/>
    <w:rsid w:val="00DD3A80"/>
    <w:rsid w:val="00DD5540"/>
    <w:rsid w:val="00DE67CE"/>
    <w:rsid w:val="00DE6D0E"/>
    <w:rsid w:val="00DF2E64"/>
    <w:rsid w:val="00DF407E"/>
    <w:rsid w:val="00DF666B"/>
    <w:rsid w:val="00E00EB9"/>
    <w:rsid w:val="00E01483"/>
    <w:rsid w:val="00E16491"/>
    <w:rsid w:val="00E17571"/>
    <w:rsid w:val="00E17E88"/>
    <w:rsid w:val="00E3178E"/>
    <w:rsid w:val="00E3330F"/>
    <w:rsid w:val="00E3363A"/>
    <w:rsid w:val="00E34655"/>
    <w:rsid w:val="00E35B9C"/>
    <w:rsid w:val="00E36882"/>
    <w:rsid w:val="00E41AE7"/>
    <w:rsid w:val="00E459DF"/>
    <w:rsid w:val="00E467FE"/>
    <w:rsid w:val="00E50CBE"/>
    <w:rsid w:val="00E51B58"/>
    <w:rsid w:val="00E51DBC"/>
    <w:rsid w:val="00E61B93"/>
    <w:rsid w:val="00E7076D"/>
    <w:rsid w:val="00E71A2B"/>
    <w:rsid w:val="00E759C4"/>
    <w:rsid w:val="00E75E10"/>
    <w:rsid w:val="00E814B3"/>
    <w:rsid w:val="00E86AF3"/>
    <w:rsid w:val="00E86F55"/>
    <w:rsid w:val="00E96706"/>
    <w:rsid w:val="00EA27DC"/>
    <w:rsid w:val="00EA2D0A"/>
    <w:rsid w:val="00EA78C2"/>
    <w:rsid w:val="00EB000A"/>
    <w:rsid w:val="00EB7E38"/>
    <w:rsid w:val="00EC0C07"/>
    <w:rsid w:val="00ED21FA"/>
    <w:rsid w:val="00ED2629"/>
    <w:rsid w:val="00ED4785"/>
    <w:rsid w:val="00EE3F49"/>
    <w:rsid w:val="00EE578D"/>
    <w:rsid w:val="00EE70F3"/>
    <w:rsid w:val="00EF5559"/>
    <w:rsid w:val="00EF5CA6"/>
    <w:rsid w:val="00F017BA"/>
    <w:rsid w:val="00F06565"/>
    <w:rsid w:val="00F1071A"/>
    <w:rsid w:val="00F163C1"/>
    <w:rsid w:val="00F22C69"/>
    <w:rsid w:val="00F232FA"/>
    <w:rsid w:val="00F30EAE"/>
    <w:rsid w:val="00F320F1"/>
    <w:rsid w:val="00F41BF8"/>
    <w:rsid w:val="00F4212A"/>
    <w:rsid w:val="00F457C6"/>
    <w:rsid w:val="00F45B95"/>
    <w:rsid w:val="00F46751"/>
    <w:rsid w:val="00F47B93"/>
    <w:rsid w:val="00F512FA"/>
    <w:rsid w:val="00F53E3B"/>
    <w:rsid w:val="00F573F2"/>
    <w:rsid w:val="00F6309C"/>
    <w:rsid w:val="00F77AA6"/>
    <w:rsid w:val="00F872AF"/>
    <w:rsid w:val="00F90426"/>
    <w:rsid w:val="00F9155F"/>
    <w:rsid w:val="00F93F11"/>
    <w:rsid w:val="00F955A4"/>
    <w:rsid w:val="00F96C98"/>
    <w:rsid w:val="00F97684"/>
    <w:rsid w:val="00FA1E66"/>
    <w:rsid w:val="00FA562C"/>
    <w:rsid w:val="00FA6335"/>
    <w:rsid w:val="00FC2A2B"/>
    <w:rsid w:val="00FC3823"/>
    <w:rsid w:val="00FC4442"/>
    <w:rsid w:val="00FD6ED0"/>
    <w:rsid w:val="00FE13C9"/>
    <w:rsid w:val="00FF421E"/>
    <w:rsid w:val="00FF4B95"/>
    <w:rsid w:val="00FF5DBD"/>
    <w:rsid w:val="00FF6B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00C06"/>
  <w15:docId w15:val="{C01C99E9-6C4C-4B20-B682-8286280B6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nhideWhenUsed/>
    <w:qFormat/>
    <w:rsid w:val="00BB26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5"/>
      </w:numPr>
      <w:spacing w:before="0"/>
      <w:jc w:val="both"/>
    </w:pPr>
    <w:rPr>
      <w:rFonts w:eastAsia="Calibri" w:cs="Arial"/>
      <w:spacing w:val="0"/>
    </w:rPr>
  </w:style>
  <w:style w:type="paragraph" w:customStyle="1" w:styleId="Odrky2rove">
    <w:name w:val="Odrážky 2 úroveň"/>
    <w:basedOn w:val="Normln"/>
    <w:rsid w:val="001373D1"/>
    <w:pPr>
      <w:numPr>
        <w:ilvl w:val="1"/>
        <w:numId w:val="5"/>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uiPriority w:val="99"/>
    <w:rsid w:val="001373D1"/>
    <w:rPr>
      <w:color w:val="0000FF"/>
      <w:u w:val="single"/>
    </w:rPr>
  </w:style>
  <w:style w:type="paragraph" w:customStyle="1" w:styleId="02-ODST-2">
    <w:name w:val="02-ODST-2"/>
    <w:basedOn w:val="Normln"/>
    <w:link w:val="02-ODST-2Char"/>
    <w:qFormat/>
    <w:rsid w:val="001373D1"/>
    <w:pPr>
      <w:numPr>
        <w:ilvl w:val="1"/>
        <w:numId w:val="6"/>
      </w:numPr>
      <w:tabs>
        <w:tab w:val="left" w:pos="567"/>
      </w:tabs>
      <w:jc w:val="both"/>
    </w:pPr>
    <w:rPr>
      <w:spacing w:val="0"/>
    </w:rPr>
  </w:style>
  <w:style w:type="paragraph" w:customStyle="1" w:styleId="01-L">
    <w:name w:val="01-ČL."/>
    <w:basedOn w:val="Normln"/>
    <w:next w:val="Normln"/>
    <w:qFormat/>
    <w:rsid w:val="001373D1"/>
    <w:pPr>
      <w:numPr>
        <w:numId w:val="6"/>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8"/>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8"/>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9"/>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 w:type="table" w:styleId="Mkatabulky">
    <w:name w:val="Table Grid"/>
    <w:basedOn w:val="Normlntabulka"/>
    <w:uiPriority w:val="59"/>
    <w:rsid w:val="00867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BB2690"/>
    <w:rPr>
      <w:rFonts w:asciiTheme="majorHAnsi" w:eastAsiaTheme="majorEastAsia" w:hAnsiTheme="majorHAnsi" w:cstheme="majorBidi"/>
      <w:b/>
      <w:bCs/>
      <w:color w:val="4F81BD" w:themeColor="accent1"/>
      <w:spacing w:val="4"/>
      <w:sz w:val="26"/>
      <w:szCs w:val="26"/>
      <w:lang w:eastAsia="cs-CZ"/>
    </w:rPr>
  </w:style>
  <w:style w:type="paragraph" w:styleId="Zkladntextodsazen2">
    <w:name w:val="Body Text Indent 2"/>
    <w:basedOn w:val="Normln"/>
    <w:link w:val="Zkladntextodsazen2Char"/>
    <w:uiPriority w:val="99"/>
    <w:semiHidden/>
    <w:unhideWhenUsed/>
    <w:rsid w:val="0075070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50700"/>
    <w:rPr>
      <w:rFonts w:ascii="Arial" w:eastAsia="Times New Roman" w:hAnsi="Arial" w:cs="Times New Roman"/>
      <w:spacing w:val="4"/>
      <w:sz w:val="20"/>
      <w:szCs w:val="20"/>
      <w:lang w:eastAsia="cs-CZ"/>
    </w:rPr>
  </w:style>
  <w:style w:type="paragraph" w:customStyle="1" w:styleId="Odstavec11">
    <w:name w:val="Odstavec 1.1"/>
    <w:rsid w:val="00235915"/>
    <w:pPr>
      <w:tabs>
        <w:tab w:val="num" w:pos="432"/>
      </w:tabs>
      <w:spacing w:before="120" w:after="0" w:line="240" w:lineRule="auto"/>
      <w:ind w:left="43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235915"/>
    <w:pPr>
      <w:tabs>
        <w:tab w:val="clear" w:pos="432"/>
        <w:tab w:val="num" w:pos="1071"/>
      </w:tabs>
      <w:ind w:left="1071" w:hanging="504"/>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FF6BE8"/>
    <w:rPr>
      <w:rFonts w:ascii="Arial" w:eastAsia="Times New Roman" w:hAnsi="Arial" w:cs="Times New Roman"/>
      <w:spacing w:val="4"/>
      <w:sz w:val="20"/>
      <w:szCs w:val="20"/>
      <w:lang w:eastAsia="cs-CZ"/>
    </w:rPr>
  </w:style>
  <w:style w:type="character" w:styleId="Sledovanodkaz">
    <w:name w:val="FollowedHyperlink"/>
    <w:basedOn w:val="Standardnpsmoodstavce"/>
    <w:uiPriority w:val="99"/>
    <w:semiHidden/>
    <w:unhideWhenUsed/>
    <w:rsid w:val="004076DD"/>
    <w:rPr>
      <w:color w:val="800080" w:themeColor="followedHyperlink"/>
      <w:u w:val="single"/>
    </w:rPr>
  </w:style>
  <w:style w:type="paragraph" w:styleId="Revize">
    <w:name w:val="Revision"/>
    <w:hidden/>
    <w:uiPriority w:val="99"/>
    <w:semiHidden/>
    <w:rsid w:val="00C24D15"/>
    <w:pPr>
      <w:spacing w:after="0" w:line="240" w:lineRule="auto"/>
    </w:pPr>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19787">
      <w:bodyDiv w:val="1"/>
      <w:marLeft w:val="0"/>
      <w:marRight w:val="0"/>
      <w:marTop w:val="0"/>
      <w:marBottom w:val="0"/>
      <w:divBdr>
        <w:top w:val="none" w:sz="0" w:space="0" w:color="auto"/>
        <w:left w:val="none" w:sz="0" w:space="0" w:color="auto"/>
        <w:bottom w:val="none" w:sz="0" w:space="0" w:color="auto"/>
        <w:right w:val="none" w:sz="0" w:space="0" w:color="auto"/>
      </w:divBdr>
    </w:div>
    <w:div w:id="999429232">
      <w:bodyDiv w:val="1"/>
      <w:marLeft w:val="0"/>
      <w:marRight w:val="0"/>
      <w:marTop w:val="0"/>
      <w:marBottom w:val="0"/>
      <w:divBdr>
        <w:top w:val="none" w:sz="0" w:space="0" w:color="auto"/>
        <w:left w:val="none" w:sz="0" w:space="0" w:color="auto"/>
        <w:bottom w:val="none" w:sz="0" w:space="0" w:color="auto"/>
        <w:right w:val="none" w:sz="0" w:space="0" w:color="auto"/>
      </w:divBdr>
    </w:div>
    <w:div w:id="1476557956">
      <w:bodyDiv w:val="1"/>
      <w:marLeft w:val="0"/>
      <w:marRight w:val="0"/>
      <w:marTop w:val="0"/>
      <w:marBottom w:val="0"/>
      <w:divBdr>
        <w:top w:val="none" w:sz="0" w:space="0" w:color="auto"/>
        <w:left w:val="none" w:sz="0" w:space="0" w:color="auto"/>
        <w:bottom w:val="none" w:sz="0" w:space="0" w:color="auto"/>
        <w:right w:val="none" w:sz="0" w:space="0" w:color="auto"/>
      </w:divBdr>
    </w:div>
    <w:div w:id="205130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yberova_rizeni/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4E1ED-B060-4B23-9C4D-9DD5ED1A1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9602</Words>
  <Characters>56653</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22</cp:revision>
  <cp:lastPrinted>2023-02-22T15:27:00Z</cp:lastPrinted>
  <dcterms:created xsi:type="dcterms:W3CDTF">2023-03-28T09:06:00Z</dcterms:created>
  <dcterms:modified xsi:type="dcterms:W3CDTF">2023-03-28T11:09:00Z</dcterms:modified>
</cp:coreProperties>
</file>